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6BED5" w14:textId="77777777" w:rsidR="004C004D" w:rsidRPr="004C004D" w:rsidRDefault="004C004D" w:rsidP="00FA7FA0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4C004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EELNÕU</w:t>
      </w:r>
    </w:p>
    <w:p w14:paraId="2223C633" w14:textId="57D6E229" w:rsidR="004C004D" w:rsidRPr="004C004D" w:rsidRDefault="00976738" w:rsidP="00FA7FA0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September</w:t>
      </w:r>
      <w:r w:rsidRPr="004C004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4C004D" w:rsidRPr="004C004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2024</w:t>
      </w:r>
    </w:p>
    <w:p w14:paraId="51775DAE" w14:textId="77777777" w:rsidR="004C004D" w:rsidRPr="004C004D" w:rsidRDefault="004C004D" w:rsidP="00FA7FA0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</w:pPr>
    </w:p>
    <w:p w14:paraId="6B51BD2A" w14:textId="40FD0F78" w:rsidR="004C004D" w:rsidRDefault="004C004D" w:rsidP="00FA7FA0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</w:pPr>
      <w:bookmarkStart w:id="0" w:name="_Hlk180743864"/>
      <w:r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A</w:t>
      </w:r>
      <w:r w:rsidRPr="004C004D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 xml:space="preserve">udiitortegevuse seaduse </w:t>
      </w:r>
      <w:r w:rsidR="00EA2742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 xml:space="preserve">ja </w:t>
      </w:r>
      <w:r w:rsidR="00BA5C43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V</w:t>
      </w:r>
      <w:r w:rsidR="00EA2742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 xml:space="preserve">abariigi </w:t>
      </w:r>
      <w:r w:rsidR="00BA5C43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V</w:t>
      </w:r>
      <w:r w:rsidR="00EA2742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 xml:space="preserve">alitsuse seaduse </w:t>
      </w:r>
      <w:r w:rsidRPr="004C004D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muutmise seadus</w:t>
      </w:r>
      <w:r w:rsidR="00B233CD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e eelnõu</w:t>
      </w:r>
    </w:p>
    <w:bookmarkEnd w:id="0"/>
    <w:p w14:paraId="39D2F61C" w14:textId="77777777" w:rsidR="004C004D" w:rsidRPr="004C004D" w:rsidRDefault="004C004D" w:rsidP="00FA7FA0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6D3861C4" w14:textId="5FDD3691" w:rsidR="004C004D" w:rsidRPr="004C004D" w:rsidRDefault="004C004D" w:rsidP="00FA7FA0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4C004D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§ 1. 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Audiitortegevuse</w:t>
      </w:r>
      <w:r w:rsidRPr="004C004D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seaduse muutmine</w:t>
      </w:r>
    </w:p>
    <w:p w14:paraId="270B94FD" w14:textId="77777777" w:rsidR="004C004D" w:rsidRPr="004C004D" w:rsidRDefault="004C004D" w:rsidP="00FA7FA0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025F8043" w14:textId="5F42A636" w:rsidR="004C004D" w:rsidRPr="004C004D" w:rsidRDefault="004C004D" w:rsidP="00FA7FA0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Audiitortegevuse</w:t>
      </w:r>
      <w:r w:rsidRPr="004C004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seaduses tehakse järgmised muudatused:</w:t>
      </w:r>
    </w:p>
    <w:p w14:paraId="24C82F5B" w14:textId="77777777" w:rsidR="004C004D" w:rsidRPr="004C004D" w:rsidRDefault="004C004D" w:rsidP="00FA7FA0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2ECD8590" w14:textId="4A480473" w:rsidR="004C004D" w:rsidRDefault="004C004D" w:rsidP="00FA7FA0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4C004D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1) </w:t>
      </w:r>
      <w:r w:rsidRPr="004C004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paragrahvi </w:t>
      </w:r>
      <w:r w:rsidR="003D12D4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1</w:t>
      </w:r>
      <w:r w:rsidRPr="004C004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punktis</w:t>
      </w:r>
      <w:r w:rsidR="0033437E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t</w:t>
      </w:r>
      <w:r w:rsidRPr="004C004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</w:t>
      </w:r>
      <w:r w:rsidR="003D12D4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5</w:t>
      </w:r>
      <w:r w:rsidRPr="004C004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</w:t>
      </w:r>
      <w:r w:rsidR="003D12D4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jäetakse välja</w:t>
      </w:r>
      <w:r w:rsidRPr="004C004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tekstiosa „</w:t>
      </w:r>
      <w:r w:rsidR="003D12D4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ja avaliku huvi</w:t>
      </w:r>
      <w:r w:rsidRPr="004C004D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“;</w:t>
      </w:r>
    </w:p>
    <w:p w14:paraId="153706EB" w14:textId="77777777" w:rsidR="00BA120E" w:rsidRDefault="00BA120E" w:rsidP="00FA7FA0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640310CB" w14:textId="7A2DC2E7" w:rsidR="00BA120E" w:rsidRDefault="00BA120E" w:rsidP="00FA7FA0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BA120E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2)</w:t>
      </w: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paragrahvi</w:t>
      </w:r>
      <w:r w:rsidR="00A96293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5 tekstist </w:t>
      </w: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jäetakse välja tekstiosa „</w:t>
      </w:r>
      <w:r w:rsidRPr="00BA120E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kes on sooritanud kutseeksami siseaudiitori </w:t>
      </w:r>
      <w:proofErr w:type="spellStart"/>
      <w:r w:rsidRPr="00BA120E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eriosa</w:t>
      </w:r>
      <w:proofErr w:type="spellEnd"/>
      <w:r w:rsidRPr="00BA120E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siseaudiitori atesteerimise alamosa ning</w:t>
      </w: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“;</w:t>
      </w:r>
    </w:p>
    <w:p w14:paraId="05F466EC" w14:textId="77777777" w:rsidR="00BA120E" w:rsidRDefault="00BA120E" w:rsidP="00FA7FA0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00CE0D4C" w14:textId="489B06A9" w:rsidR="002A1233" w:rsidRDefault="00BA120E" w:rsidP="00FA7FA0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BA120E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3)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paragrahvi 6 </w:t>
      </w:r>
      <w:r w:rsidR="00073D57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lõi</w:t>
      </w:r>
      <w:r w:rsidR="002A1233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ge 1 muudetakse ja sõnastatakse järgmiselt:</w:t>
      </w:r>
    </w:p>
    <w:p w14:paraId="6FB2BC0B" w14:textId="52E2C9AD" w:rsidR="002A1233" w:rsidRDefault="002A1233" w:rsidP="00FA7FA0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„(1) Avaliku sektori siseaudiitor on isik, kellele valdkonna eest vastutava ministri otsusega on antud avaliku sektori siseaudiitori kutse.“;</w:t>
      </w:r>
    </w:p>
    <w:p w14:paraId="7587E1CC" w14:textId="77777777" w:rsidR="002A1233" w:rsidRDefault="002A1233" w:rsidP="00FA7FA0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277627DB" w14:textId="67B067B8" w:rsidR="00073D57" w:rsidRDefault="00073D57" w:rsidP="00FA7FA0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073D57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4)</w:t>
      </w: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paragrahvi 6 lõiked 2 ja 3 tunnistatakse kehtetuks;</w:t>
      </w:r>
    </w:p>
    <w:p w14:paraId="7151332F" w14:textId="77777777" w:rsidR="00A901F8" w:rsidRDefault="00A901F8" w:rsidP="00FA7FA0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475C942D" w14:textId="250BD980" w:rsidR="00A901F8" w:rsidRDefault="00A901F8" w:rsidP="00FA7FA0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A901F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5)</w:t>
      </w: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paragrahvi 12 pealkirjast jäetakse välja tekstiosa „ja ühing“;</w:t>
      </w:r>
    </w:p>
    <w:p w14:paraId="57F268B1" w14:textId="77777777" w:rsidR="00A901F8" w:rsidRDefault="00A901F8" w:rsidP="00FA7FA0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3BE185EA" w14:textId="26ED6335" w:rsidR="00A901F8" w:rsidRDefault="00A901F8" w:rsidP="00FA7FA0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A901F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6)</w:t>
      </w: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paragrahvi 12 lõige 2 tunnistatakse kehtetuks;</w:t>
      </w:r>
    </w:p>
    <w:p w14:paraId="1D89A514" w14:textId="77777777" w:rsidR="004C004D" w:rsidRPr="004C004D" w:rsidRDefault="004C004D" w:rsidP="00FA7FA0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446A0482" w14:textId="1479BF6F" w:rsidR="00926552" w:rsidRDefault="004815C4" w:rsidP="00C70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073D57" w:rsidRPr="00073D57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073D57" w:rsidRPr="00073D57"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073D57">
        <w:rPr>
          <w:rFonts w:ascii="Times New Roman" w:hAnsi="Times New Roman" w:cs="Times New Roman"/>
          <w:sz w:val="24"/>
          <w:szCs w:val="24"/>
        </w:rPr>
        <w:t>16 lõike 2 punktid 5–7 tunnistatakse kehtetuks;</w:t>
      </w:r>
    </w:p>
    <w:p w14:paraId="70AF56C7" w14:textId="77777777" w:rsidR="00FE6893" w:rsidRDefault="00FE6893" w:rsidP="00C70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447127" w14:textId="732056E2" w:rsidR="00073D57" w:rsidRDefault="004815C4" w:rsidP="00C70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073D57" w:rsidRPr="00073D57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073D57"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1B3FB1">
        <w:rPr>
          <w:rFonts w:ascii="Times New Roman" w:hAnsi="Times New Roman" w:cs="Times New Roman"/>
          <w:sz w:val="24"/>
          <w:szCs w:val="24"/>
        </w:rPr>
        <w:t>19 lõike 1 punkt 4 tunnistatakse kehtetuks;</w:t>
      </w:r>
    </w:p>
    <w:p w14:paraId="68118BC4" w14:textId="77777777" w:rsidR="00FE6893" w:rsidRDefault="00FE6893" w:rsidP="00C70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AF9963" w14:textId="784B9DBA" w:rsidR="001B3FB1" w:rsidRDefault="004815C4" w:rsidP="00C70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1B3FB1" w:rsidRPr="001B3FB1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1B3FB1">
        <w:rPr>
          <w:rFonts w:ascii="Times New Roman" w:hAnsi="Times New Roman" w:cs="Times New Roman"/>
          <w:sz w:val="24"/>
          <w:szCs w:val="24"/>
        </w:rPr>
        <w:t xml:space="preserve"> paragrahvi 19 lõikes</w:t>
      </w:r>
      <w:r w:rsidR="00B61005">
        <w:rPr>
          <w:rFonts w:ascii="Times New Roman" w:hAnsi="Times New Roman" w:cs="Times New Roman"/>
          <w:sz w:val="24"/>
          <w:szCs w:val="24"/>
        </w:rPr>
        <w:t>t</w:t>
      </w:r>
      <w:r w:rsidR="001B3FB1">
        <w:rPr>
          <w:rFonts w:ascii="Times New Roman" w:hAnsi="Times New Roman" w:cs="Times New Roman"/>
          <w:sz w:val="24"/>
          <w:szCs w:val="24"/>
        </w:rPr>
        <w:t xml:space="preserve"> 3 jäetakse </w:t>
      </w:r>
      <w:r w:rsidR="00734E9D">
        <w:rPr>
          <w:rFonts w:ascii="Times New Roman" w:hAnsi="Times New Roman" w:cs="Times New Roman"/>
          <w:sz w:val="24"/>
          <w:szCs w:val="24"/>
        </w:rPr>
        <w:t xml:space="preserve">läbivalt </w:t>
      </w:r>
      <w:r w:rsidR="001B3FB1">
        <w:rPr>
          <w:rFonts w:ascii="Times New Roman" w:hAnsi="Times New Roman" w:cs="Times New Roman"/>
          <w:sz w:val="24"/>
          <w:szCs w:val="24"/>
        </w:rPr>
        <w:t>välja tekstiosa „või siseaudiitori“;</w:t>
      </w:r>
    </w:p>
    <w:p w14:paraId="1E0F1AD9" w14:textId="77777777" w:rsidR="00FE6893" w:rsidRDefault="00FE6893" w:rsidP="00C70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39F657" w14:textId="59854117" w:rsidR="001B3FB1" w:rsidRDefault="004815C4" w:rsidP="00C70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1B3FB1" w:rsidRPr="001B3FB1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1B3FB1">
        <w:rPr>
          <w:rFonts w:ascii="Times New Roman" w:hAnsi="Times New Roman" w:cs="Times New Roman"/>
          <w:sz w:val="24"/>
          <w:szCs w:val="24"/>
        </w:rPr>
        <w:t xml:space="preserve"> paragrahvi 20 lõike 2 punkt 2 ning lõiked 5, 5</w:t>
      </w:r>
      <w:r w:rsidR="001B3FB1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1B3FB1">
        <w:rPr>
          <w:rFonts w:ascii="Times New Roman" w:hAnsi="Times New Roman" w:cs="Times New Roman"/>
          <w:sz w:val="24"/>
          <w:szCs w:val="24"/>
        </w:rPr>
        <w:t>ja 8 tunnistatakse kehtetuks;</w:t>
      </w:r>
    </w:p>
    <w:p w14:paraId="1A1D82D8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92D662" w14:textId="541DE66B" w:rsidR="001B3FB1" w:rsidRDefault="004815C4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1B3FB1" w:rsidRPr="001B3FB1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1B3FB1">
        <w:rPr>
          <w:rFonts w:ascii="Times New Roman" w:hAnsi="Times New Roman" w:cs="Times New Roman"/>
          <w:sz w:val="24"/>
          <w:szCs w:val="24"/>
        </w:rPr>
        <w:t xml:space="preserve"> paragrahvi 21 lõiked 5 ja 6 tunnistatakse kehtetuks;</w:t>
      </w:r>
    </w:p>
    <w:p w14:paraId="64575B71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2E855B0" w14:textId="4C5B4448" w:rsidR="001B3FB1" w:rsidRDefault="001B3FB1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FB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815C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B3FB1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22 </w:t>
      </w:r>
      <w:r w:rsidR="00A121FE">
        <w:rPr>
          <w:rFonts w:ascii="Times New Roman" w:hAnsi="Times New Roman" w:cs="Times New Roman"/>
          <w:sz w:val="24"/>
          <w:szCs w:val="24"/>
        </w:rPr>
        <w:t xml:space="preserve">lõike 1 </w:t>
      </w:r>
      <w:r>
        <w:rPr>
          <w:rFonts w:ascii="Times New Roman" w:hAnsi="Times New Roman" w:cs="Times New Roman"/>
          <w:sz w:val="24"/>
          <w:szCs w:val="24"/>
        </w:rPr>
        <w:t>sissejuhatavast lauseosast jäetakse välja tekstiosa „ja siseaudiitori“;</w:t>
      </w:r>
    </w:p>
    <w:p w14:paraId="6A402AD1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CF7D7" w14:textId="4CDD8B91" w:rsidR="001B3FB1" w:rsidRDefault="001B3FB1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FB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815C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1B3FB1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22 </w:t>
      </w:r>
      <w:r w:rsidR="00AD280A">
        <w:rPr>
          <w:rFonts w:ascii="Times New Roman" w:hAnsi="Times New Roman" w:cs="Times New Roman"/>
          <w:sz w:val="24"/>
          <w:szCs w:val="24"/>
        </w:rPr>
        <w:t>lõike 2 punktis 5 asendatakse tekstiosa „</w:t>
      </w:r>
      <w:r w:rsidR="00AD280A" w:rsidRPr="00AD280A">
        <w:rPr>
          <w:rFonts w:ascii="Times New Roman" w:hAnsi="Times New Roman" w:cs="Times New Roman"/>
          <w:sz w:val="24"/>
          <w:szCs w:val="24"/>
        </w:rPr>
        <w:t>vande- ja siseaudiitori ning</w:t>
      </w:r>
      <w:r w:rsidR="00AD280A">
        <w:rPr>
          <w:rFonts w:ascii="Times New Roman" w:hAnsi="Times New Roman" w:cs="Times New Roman"/>
          <w:sz w:val="24"/>
          <w:szCs w:val="24"/>
        </w:rPr>
        <w:t>“ tekstiosaga „vandeaudiitori ja“;</w:t>
      </w:r>
    </w:p>
    <w:p w14:paraId="5A6FB44F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34A0D8" w14:textId="1DB1C0E5" w:rsidR="00140DB3" w:rsidRDefault="00AD280A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80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815C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D280A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22 lõike 2 punkt 7 </w:t>
      </w:r>
      <w:r w:rsidR="00140DB3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3C53E86E" w14:textId="7D30F819" w:rsidR="00AD280A" w:rsidRDefault="00140DB3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„7) </w:t>
      </w:r>
      <w:r w:rsidR="00AD280A">
        <w:rPr>
          <w:rFonts w:ascii="Times New Roman" w:hAnsi="Times New Roman" w:cs="Times New Roman"/>
          <w:sz w:val="24"/>
          <w:szCs w:val="24"/>
        </w:rPr>
        <w:t>riskijuhtimine ja sisekontroll</w:t>
      </w:r>
      <w:r w:rsidR="00734E9D">
        <w:rPr>
          <w:rFonts w:ascii="Times New Roman" w:hAnsi="Times New Roman" w:cs="Times New Roman"/>
          <w:sz w:val="24"/>
          <w:szCs w:val="24"/>
        </w:rPr>
        <w:t>;</w:t>
      </w:r>
      <w:r w:rsidR="00AD280A">
        <w:rPr>
          <w:rFonts w:ascii="Times New Roman" w:hAnsi="Times New Roman" w:cs="Times New Roman"/>
          <w:sz w:val="24"/>
          <w:szCs w:val="24"/>
        </w:rPr>
        <w:t>“;</w:t>
      </w:r>
    </w:p>
    <w:p w14:paraId="60259A52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AFDC9F" w14:textId="02A46A5B" w:rsidR="00140DB3" w:rsidRDefault="00AD280A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C8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815C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5C2C8D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93E">
        <w:rPr>
          <w:rFonts w:ascii="Times New Roman" w:hAnsi="Times New Roman" w:cs="Times New Roman"/>
          <w:sz w:val="24"/>
          <w:szCs w:val="24"/>
        </w:rPr>
        <w:t xml:space="preserve">seaduse </w:t>
      </w:r>
      <w:r w:rsidR="00734E9D">
        <w:rPr>
          <w:rFonts w:ascii="Times New Roman" w:hAnsi="Times New Roman" w:cs="Times New Roman"/>
          <w:sz w:val="24"/>
          <w:szCs w:val="24"/>
        </w:rPr>
        <w:t xml:space="preserve">2. peatüki </w:t>
      </w:r>
      <w:r w:rsidR="00140DB3">
        <w:rPr>
          <w:rFonts w:ascii="Times New Roman" w:hAnsi="Times New Roman" w:cs="Times New Roman"/>
          <w:sz w:val="24"/>
          <w:szCs w:val="24"/>
        </w:rPr>
        <w:t>3. jao pealkirjast jäetakse välja tekstiosa „ja kutsetaseme“;</w:t>
      </w:r>
    </w:p>
    <w:p w14:paraId="61AAFA17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4C29DE" w14:textId="4375AB06" w:rsidR="00AD280A" w:rsidRDefault="00140DB3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DB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81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40DB3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280A">
        <w:rPr>
          <w:rFonts w:ascii="Times New Roman" w:hAnsi="Times New Roman" w:cs="Times New Roman"/>
          <w:sz w:val="24"/>
          <w:szCs w:val="24"/>
        </w:rPr>
        <w:t>paragrahvi</w:t>
      </w:r>
      <w:r w:rsidR="005C2C8D">
        <w:rPr>
          <w:rFonts w:ascii="Times New Roman" w:hAnsi="Times New Roman" w:cs="Times New Roman"/>
          <w:sz w:val="24"/>
          <w:szCs w:val="24"/>
        </w:rPr>
        <w:t>d 33–35 tunnistatakse kehtetuks;</w:t>
      </w:r>
    </w:p>
    <w:p w14:paraId="6CA13C72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15ADE3" w14:textId="142ED581" w:rsidR="00C21310" w:rsidRDefault="005C2C8D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C8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815C4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5C2C8D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 36 muudetakse ja sõnastatakse järgmiselt:</w:t>
      </w:r>
    </w:p>
    <w:p w14:paraId="7BDEF22B" w14:textId="54B155FB" w:rsidR="00C21310" w:rsidRPr="00C21310" w:rsidRDefault="00C21310" w:rsidP="00C7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64670833"/>
      <w:r>
        <w:rPr>
          <w:rFonts w:ascii="Times New Roman" w:hAnsi="Times New Roman" w:cs="Times New Roman"/>
          <w:sz w:val="24"/>
          <w:szCs w:val="24"/>
        </w:rPr>
        <w:t>„</w:t>
      </w:r>
      <w:r w:rsidRPr="00C21310">
        <w:rPr>
          <w:rFonts w:ascii="Times New Roman" w:hAnsi="Times New Roman" w:cs="Times New Roman"/>
          <w:b/>
          <w:bCs/>
          <w:sz w:val="24"/>
          <w:szCs w:val="24"/>
        </w:rPr>
        <w:t>§ 36. Siseaudiitori kutse andmine ja tunnustamine</w:t>
      </w:r>
    </w:p>
    <w:p w14:paraId="18154829" w14:textId="5DC63607" w:rsidR="00AD661D" w:rsidRDefault="005C2C8D" w:rsidP="00C707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Hlk164670812"/>
      <w:bookmarkEnd w:id="1"/>
      <w:r>
        <w:rPr>
          <w:rFonts w:ascii="Times New Roman" w:hAnsi="Times New Roman" w:cs="Times New Roman"/>
          <w:sz w:val="24"/>
          <w:szCs w:val="24"/>
        </w:rPr>
        <w:t>(1)</w:t>
      </w:r>
      <w:r w:rsidR="005E4994">
        <w:rPr>
          <w:rFonts w:ascii="Times New Roman" w:hAnsi="Times New Roman" w:cs="Times New Roman"/>
          <w:sz w:val="24"/>
          <w:szCs w:val="24"/>
        </w:rPr>
        <w:t xml:space="preserve"> </w:t>
      </w:r>
      <w:r w:rsidR="009977E1" w:rsidRPr="009977E1">
        <w:rPr>
          <w:rFonts w:ascii="Times New Roman" w:hAnsi="Times New Roman" w:cs="Times New Roman"/>
          <w:sz w:val="24"/>
          <w:szCs w:val="24"/>
        </w:rPr>
        <w:t xml:space="preserve">Atesteeritud </w:t>
      </w:r>
      <w:r w:rsidR="009977E1" w:rsidRPr="00DA65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siseaudiitori </w:t>
      </w:r>
      <w:r w:rsidR="00B94468" w:rsidRPr="00DA65A9">
        <w:rPr>
          <w:rFonts w:ascii="Times New Roman" w:hAnsi="Times New Roman" w:cs="Times New Roman"/>
          <w:color w:val="000000" w:themeColor="text1"/>
          <w:sz w:val="24"/>
          <w:szCs w:val="24"/>
        </w:rPr>
        <w:t>kutse</w:t>
      </w:r>
      <w:r w:rsidR="00DA65A9" w:rsidRPr="00DA65A9">
        <w:rPr>
          <w:rFonts w:ascii="Times New Roman" w:hAnsi="Times New Roman" w:cs="Times New Roman"/>
          <w:color w:val="000000" w:themeColor="text1"/>
          <w:sz w:val="24"/>
          <w:szCs w:val="24"/>
        </w:rPr>
        <w:t>t saab taotleda isik</w:t>
      </w:r>
      <w:r w:rsidR="00E738A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1B0D30C1" w14:textId="0958C1BE" w:rsidR="00AD661D" w:rsidRDefault="00AD661D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1)</w:t>
      </w:r>
      <w:r w:rsidR="002A12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3" w:name="_Hlk168905727"/>
      <w:r w:rsidR="00E738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kellel on </w:t>
      </w:r>
      <w:r w:rsidR="009977E1" w:rsidRPr="00DA65A9">
        <w:rPr>
          <w:rFonts w:ascii="Times New Roman" w:hAnsi="Times New Roman" w:cs="Times New Roman"/>
          <w:color w:val="000000" w:themeColor="text1"/>
          <w:sz w:val="24"/>
          <w:szCs w:val="24"/>
        </w:rPr>
        <w:t>Sisea</w:t>
      </w:r>
      <w:r w:rsidR="009977E1" w:rsidRPr="009977E1">
        <w:rPr>
          <w:rFonts w:ascii="Times New Roman" w:hAnsi="Times New Roman" w:cs="Times New Roman"/>
          <w:sz w:val="24"/>
          <w:szCs w:val="24"/>
        </w:rPr>
        <w:t>udiitorite Instituu</w:t>
      </w:r>
      <w:r w:rsidR="00B94468">
        <w:rPr>
          <w:rFonts w:ascii="Times New Roman" w:hAnsi="Times New Roman" w:cs="Times New Roman"/>
          <w:sz w:val="24"/>
          <w:szCs w:val="24"/>
        </w:rPr>
        <w:t>di</w:t>
      </w:r>
      <w:r w:rsidR="009977E1" w:rsidRPr="009977E1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Hlk159916315"/>
      <w:r w:rsidR="009977E1" w:rsidRPr="009977E1">
        <w:rPr>
          <w:rFonts w:ascii="Times New Roman" w:hAnsi="Times New Roman" w:cs="Times New Roman"/>
          <w:sz w:val="24"/>
          <w:szCs w:val="24"/>
        </w:rPr>
        <w:t>(</w:t>
      </w:r>
      <w:r w:rsidR="000529CD">
        <w:rPr>
          <w:rFonts w:ascii="Times New Roman" w:hAnsi="Times New Roman" w:cs="Times New Roman"/>
          <w:sz w:val="24"/>
          <w:szCs w:val="24"/>
        </w:rPr>
        <w:t xml:space="preserve">edaspidi </w:t>
      </w:r>
      <w:r w:rsidR="009977E1" w:rsidRPr="000529CD">
        <w:rPr>
          <w:rFonts w:ascii="Times New Roman" w:hAnsi="Times New Roman" w:cs="Times New Roman"/>
          <w:i/>
          <w:iCs/>
          <w:sz w:val="24"/>
          <w:szCs w:val="24"/>
        </w:rPr>
        <w:t>IIA</w:t>
      </w:r>
      <w:bookmarkEnd w:id="3"/>
      <w:r w:rsidR="009977E1" w:rsidRPr="009977E1">
        <w:rPr>
          <w:rFonts w:ascii="Times New Roman" w:hAnsi="Times New Roman" w:cs="Times New Roman"/>
          <w:sz w:val="24"/>
          <w:szCs w:val="24"/>
        </w:rPr>
        <w:t xml:space="preserve">) </w:t>
      </w:r>
      <w:bookmarkEnd w:id="4"/>
      <w:r w:rsidR="009977E1" w:rsidRPr="009977E1">
        <w:rPr>
          <w:rFonts w:ascii="Times New Roman" w:hAnsi="Times New Roman" w:cs="Times New Roman"/>
          <w:sz w:val="24"/>
          <w:szCs w:val="24"/>
        </w:rPr>
        <w:t>väljastatud kehtiv siseaudiitori sertifikaa</w:t>
      </w:r>
      <w:r w:rsidR="00B94468">
        <w:rPr>
          <w:rFonts w:ascii="Times New Roman" w:hAnsi="Times New Roman" w:cs="Times New Roman"/>
          <w:sz w:val="24"/>
          <w:szCs w:val="24"/>
        </w:rPr>
        <w:t>t</w:t>
      </w:r>
      <w:r w:rsidR="009977E1">
        <w:rPr>
          <w:rFonts w:ascii="Times New Roman" w:hAnsi="Times New Roman" w:cs="Times New Roman"/>
          <w:sz w:val="24"/>
          <w:szCs w:val="24"/>
        </w:rPr>
        <w:t xml:space="preserve"> </w:t>
      </w:r>
      <w:r w:rsidR="009977E1" w:rsidRPr="009977E1">
        <w:rPr>
          <w:rFonts w:ascii="Times New Roman" w:hAnsi="Times New Roman" w:cs="Times New Roman"/>
          <w:sz w:val="24"/>
          <w:szCs w:val="24"/>
        </w:rPr>
        <w:t>(</w:t>
      </w:r>
      <w:r w:rsidR="00110FEE">
        <w:rPr>
          <w:rFonts w:ascii="Times New Roman" w:hAnsi="Times New Roman" w:cs="Times New Roman"/>
          <w:sz w:val="24"/>
          <w:szCs w:val="24"/>
        </w:rPr>
        <w:t xml:space="preserve">edaspidi </w:t>
      </w:r>
      <w:r w:rsidR="009977E1" w:rsidRPr="000529CD">
        <w:rPr>
          <w:rFonts w:ascii="Times New Roman" w:hAnsi="Times New Roman" w:cs="Times New Roman"/>
          <w:i/>
          <w:iCs/>
          <w:sz w:val="24"/>
          <w:szCs w:val="24"/>
        </w:rPr>
        <w:t>CIA</w:t>
      </w:r>
      <w:r w:rsidR="009977E1" w:rsidRPr="009977E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</w:p>
    <w:p w14:paraId="6A5C033D" w14:textId="7AFF749B" w:rsidR="00A121FE" w:rsidRPr="00B11042" w:rsidRDefault="00AD661D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F71DB7">
        <w:rPr>
          <w:rFonts w:ascii="Times New Roman" w:hAnsi="Times New Roman" w:cs="Times New Roman"/>
          <w:sz w:val="24"/>
          <w:szCs w:val="24"/>
        </w:rPr>
        <w:t xml:space="preserve"> </w:t>
      </w:r>
      <w:r w:rsidR="00B347C6">
        <w:rPr>
          <w:rFonts w:ascii="Times New Roman" w:hAnsi="Times New Roman" w:cs="Times New Roman"/>
          <w:sz w:val="24"/>
          <w:szCs w:val="24"/>
        </w:rPr>
        <w:t>kes omab</w:t>
      </w:r>
      <w:r w:rsidR="00B944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käesoleva lõike punkti</w:t>
      </w:r>
      <w:r w:rsidR="00E52D45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1 nimetatud sertifikaadiga</w:t>
      </w:r>
      <w:r w:rsidR="009977E1" w:rsidRPr="009977E1">
        <w:rPr>
          <w:rFonts w:ascii="Times New Roman" w:hAnsi="Times New Roman" w:cs="Times New Roman"/>
          <w:sz w:val="24"/>
          <w:szCs w:val="24"/>
        </w:rPr>
        <w:t xml:space="preserve"> samaväär</w:t>
      </w:r>
      <w:r w:rsidR="00B347C6">
        <w:rPr>
          <w:rFonts w:ascii="Times New Roman" w:hAnsi="Times New Roman" w:cs="Times New Roman"/>
          <w:sz w:val="24"/>
          <w:szCs w:val="24"/>
        </w:rPr>
        <w:t>set</w:t>
      </w:r>
      <w:r w:rsidR="009977E1" w:rsidRPr="009977E1">
        <w:rPr>
          <w:rFonts w:ascii="Times New Roman" w:hAnsi="Times New Roman" w:cs="Times New Roman"/>
          <w:sz w:val="24"/>
          <w:szCs w:val="24"/>
        </w:rPr>
        <w:t xml:space="preserve"> siseaudiitori kutsetegevuse kvalifikatsioon</w:t>
      </w:r>
      <w:r w:rsidR="00F71DB7">
        <w:rPr>
          <w:rFonts w:ascii="Times New Roman" w:hAnsi="Times New Roman" w:cs="Times New Roman"/>
          <w:sz w:val="24"/>
          <w:szCs w:val="24"/>
        </w:rPr>
        <w:t>i</w:t>
      </w:r>
      <w:r w:rsidR="00A121FE">
        <w:rPr>
          <w:rFonts w:ascii="Times New Roman" w:hAnsi="Times New Roman" w:cs="Times New Roman"/>
          <w:sz w:val="24"/>
          <w:szCs w:val="24"/>
        </w:rPr>
        <w:t xml:space="preserve"> </w:t>
      </w:r>
      <w:r w:rsidR="00B347C6">
        <w:rPr>
          <w:rFonts w:ascii="Times New Roman" w:hAnsi="Times New Roman" w:cs="Times New Roman"/>
          <w:sz w:val="24"/>
          <w:szCs w:val="24"/>
        </w:rPr>
        <w:t>ning</w:t>
      </w:r>
      <w:r w:rsidR="00A121FE" w:rsidRPr="00A121FE">
        <w:rPr>
          <w:rFonts w:ascii="Times New Roman" w:hAnsi="Times New Roman" w:cs="Times New Roman"/>
          <w:sz w:val="24"/>
          <w:szCs w:val="24"/>
        </w:rPr>
        <w:t xml:space="preserve"> on praktiseerinud tunnustatud siseaudiitori juhendamisel </w:t>
      </w:r>
      <w:r w:rsidR="00A121FE" w:rsidRPr="00B233CD">
        <w:rPr>
          <w:rFonts w:ascii="Times New Roman" w:hAnsi="Times New Roman" w:cs="Times New Roman"/>
          <w:sz w:val="24"/>
          <w:szCs w:val="24"/>
        </w:rPr>
        <w:t>vähemalt kaks aastat</w:t>
      </w:r>
      <w:r w:rsidR="009977E1" w:rsidRPr="00B233CD">
        <w:rPr>
          <w:rFonts w:ascii="Times New Roman" w:hAnsi="Times New Roman" w:cs="Times New Roman"/>
          <w:sz w:val="24"/>
          <w:szCs w:val="24"/>
        </w:rPr>
        <w:t>.</w:t>
      </w:r>
      <w:r w:rsidR="00F36A12" w:rsidRPr="00B110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30D69B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84BB8A" w14:textId="530BC27B" w:rsidR="00F71DB7" w:rsidRDefault="005C2C8D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C8D">
        <w:rPr>
          <w:rFonts w:ascii="Times New Roman" w:hAnsi="Times New Roman" w:cs="Times New Roman"/>
          <w:sz w:val="24"/>
          <w:szCs w:val="24"/>
        </w:rPr>
        <w:t>(</w:t>
      </w:r>
      <w:r w:rsidR="00DA65A9">
        <w:rPr>
          <w:rFonts w:ascii="Times New Roman" w:hAnsi="Times New Roman" w:cs="Times New Roman"/>
          <w:sz w:val="24"/>
          <w:szCs w:val="24"/>
        </w:rPr>
        <w:t>2</w:t>
      </w:r>
      <w:r w:rsidRPr="005C2C8D">
        <w:rPr>
          <w:rFonts w:ascii="Times New Roman" w:hAnsi="Times New Roman" w:cs="Times New Roman"/>
          <w:sz w:val="24"/>
          <w:szCs w:val="24"/>
        </w:rPr>
        <w:t xml:space="preserve">) </w:t>
      </w:r>
      <w:bookmarkStart w:id="5" w:name="_Hlk166660617"/>
      <w:r w:rsidRPr="005C2C8D">
        <w:rPr>
          <w:rFonts w:ascii="Times New Roman" w:hAnsi="Times New Roman" w:cs="Times New Roman"/>
          <w:sz w:val="24"/>
          <w:szCs w:val="24"/>
        </w:rPr>
        <w:t xml:space="preserve">Avaliku sektori siseaudiitori kutset saab taotleda isik, kes viimase kolme aasta jooksul </w:t>
      </w:r>
      <w:r w:rsidR="005A68A8">
        <w:rPr>
          <w:rFonts w:ascii="Times New Roman" w:hAnsi="Times New Roman" w:cs="Times New Roman"/>
          <w:sz w:val="24"/>
          <w:szCs w:val="24"/>
        </w:rPr>
        <w:t>on</w:t>
      </w:r>
      <w:r w:rsidR="00F71DB7">
        <w:rPr>
          <w:rFonts w:ascii="Times New Roman" w:hAnsi="Times New Roman" w:cs="Times New Roman"/>
          <w:sz w:val="24"/>
          <w:szCs w:val="24"/>
        </w:rPr>
        <w:t>:</w:t>
      </w:r>
    </w:p>
    <w:p w14:paraId="6AD45524" w14:textId="460C7DB3" w:rsidR="00F71DB7" w:rsidRDefault="00F71DB7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C7070B">
        <w:rPr>
          <w:rFonts w:ascii="Times New Roman" w:hAnsi="Times New Roman" w:cs="Times New Roman"/>
          <w:sz w:val="24"/>
          <w:szCs w:val="24"/>
        </w:rPr>
        <w:t xml:space="preserve">CIA sertifikaadi saamiseks </w:t>
      </w:r>
      <w:r w:rsidR="00E738AC">
        <w:rPr>
          <w:rFonts w:ascii="Times New Roman" w:hAnsi="Times New Roman" w:cs="Times New Roman"/>
          <w:sz w:val="24"/>
          <w:szCs w:val="24"/>
        </w:rPr>
        <w:t xml:space="preserve">edukalt </w:t>
      </w:r>
      <w:r w:rsidR="005C2C8D" w:rsidRPr="005C2C8D">
        <w:rPr>
          <w:rFonts w:ascii="Times New Roman" w:hAnsi="Times New Roman" w:cs="Times New Roman"/>
          <w:sz w:val="24"/>
          <w:szCs w:val="24"/>
        </w:rPr>
        <w:t xml:space="preserve">sooritanud eksami I osa </w:t>
      </w:r>
      <w:r w:rsidR="00976738">
        <w:rPr>
          <w:rFonts w:ascii="Times New Roman" w:hAnsi="Times New Roman" w:cs="Times New Roman"/>
          <w:sz w:val="24"/>
          <w:szCs w:val="24"/>
        </w:rPr>
        <w:t xml:space="preserve">ning </w:t>
      </w:r>
      <w:r w:rsidRPr="00F71DB7">
        <w:rPr>
          <w:rFonts w:ascii="Times New Roman" w:hAnsi="Times New Roman" w:cs="Times New Roman"/>
          <w:sz w:val="24"/>
          <w:szCs w:val="24"/>
        </w:rPr>
        <w:t>riigi- ja haldusõiguse alamosa eksami</w:t>
      </w:r>
      <w:r>
        <w:rPr>
          <w:rFonts w:ascii="Times New Roman" w:hAnsi="Times New Roman" w:cs="Times New Roman"/>
          <w:sz w:val="24"/>
          <w:szCs w:val="24"/>
        </w:rPr>
        <w:t xml:space="preserve"> või</w:t>
      </w:r>
    </w:p>
    <w:p w14:paraId="5BAF2C1A" w14:textId="6A77F281" w:rsidR="00651A9A" w:rsidRDefault="00F71DB7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5C2C8D" w:rsidRPr="005C2C8D">
        <w:rPr>
          <w:rFonts w:ascii="Times New Roman" w:hAnsi="Times New Roman" w:cs="Times New Roman"/>
          <w:sz w:val="24"/>
          <w:szCs w:val="24"/>
        </w:rPr>
        <w:t xml:space="preserve"> omandanud muu </w:t>
      </w:r>
      <w:r>
        <w:rPr>
          <w:rFonts w:ascii="Times New Roman" w:hAnsi="Times New Roman" w:cs="Times New Roman"/>
          <w:sz w:val="24"/>
          <w:szCs w:val="24"/>
        </w:rPr>
        <w:t xml:space="preserve">käesoleva lõike punktis 1 nimetatud kvalifikatsiooniga </w:t>
      </w:r>
      <w:r w:rsidR="005C2C8D" w:rsidRPr="005C2C8D">
        <w:rPr>
          <w:rFonts w:ascii="Times New Roman" w:hAnsi="Times New Roman" w:cs="Times New Roman"/>
          <w:sz w:val="24"/>
          <w:szCs w:val="24"/>
        </w:rPr>
        <w:t xml:space="preserve">samaväärse siseaudiitori </w:t>
      </w:r>
      <w:r w:rsidR="00E738AC">
        <w:rPr>
          <w:rFonts w:ascii="Times New Roman" w:hAnsi="Times New Roman" w:cs="Times New Roman"/>
          <w:sz w:val="24"/>
          <w:szCs w:val="24"/>
        </w:rPr>
        <w:t xml:space="preserve">kutsetegevuse </w:t>
      </w:r>
      <w:r w:rsidR="005C2C8D" w:rsidRPr="005C2C8D">
        <w:rPr>
          <w:rFonts w:ascii="Times New Roman" w:hAnsi="Times New Roman" w:cs="Times New Roman"/>
          <w:sz w:val="24"/>
          <w:szCs w:val="24"/>
        </w:rPr>
        <w:t xml:space="preserve">kvalifikatsiooni </w:t>
      </w:r>
      <w:r w:rsidR="00B347C6">
        <w:rPr>
          <w:rFonts w:ascii="Times New Roman" w:hAnsi="Times New Roman" w:cs="Times New Roman"/>
          <w:sz w:val="24"/>
          <w:szCs w:val="24"/>
        </w:rPr>
        <w:t>ja</w:t>
      </w:r>
      <w:r w:rsidR="00537CBF">
        <w:rPr>
          <w:rFonts w:ascii="Times New Roman" w:hAnsi="Times New Roman" w:cs="Times New Roman"/>
          <w:sz w:val="24"/>
          <w:szCs w:val="24"/>
        </w:rPr>
        <w:t xml:space="preserve"> </w:t>
      </w:r>
      <w:r w:rsidR="00E738AC">
        <w:rPr>
          <w:rFonts w:ascii="Times New Roman" w:hAnsi="Times New Roman" w:cs="Times New Roman"/>
          <w:sz w:val="24"/>
          <w:szCs w:val="24"/>
        </w:rPr>
        <w:t xml:space="preserve">sooritanud riigi- ja haldusõiguse alamosa eksami ning </w:t>
      </w:r>
      <w:r w:rsidR="00537CBF">
        <w:rPr>
          <w:rFonts w:ascii="Times New Roman" w:hAnsi="Times New Roman" w:cs="Times New Roman"/>
          <w:sz w:val="24"/>
          <w:szCs w:val="24"/>
        </w:rPr>
        <w:t>praktiseerinud tunnustatud siseaudiitori juhendamisel vähemalt kaks aastat</w:t>
      </w:r>
      <w:bookmarkStart w:id="6" w:name="_Hlk166660357"/>
      <w:r w:rsidR="005C2C8D" w:rsidRPr="005C2C8D">
        <w:rPr>
          <w:rFonts w:ascii="Times New Roman" w:hAnsi="Times New Roman" w:cs="Times New Roman"/>
          <w:sz w:val="24"/>
          <w:szCs w:val="24"/>
        </w:rPr>
        <w:t>.</w:t>
      </w:r>
      <w:bookmarkEnd w:id="6"/>
    </w:p>
    <w:bookmarkEnd w:id="5"/>
    <w:p w14:paraId="2B0D6C74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765CA1" w14:textId="77777777" w:rsidR="0007495D" w:rsidRPr="0007495D" w:rsidRDefault="0007495D" w:rsidP="00074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95D">
        <w:rPr>
          <w:rFonts w:ascii="Times New Roman" w:hAnsi="Times New Roman" w:cs="Times New Roman"/>
          <w:sz w:val="24"/>
          <w:szCs w:val="24"/>
        </w:rPr>
        <w:t xml:space="preserve">(3) Välisriigis omandatud siseaudiitori kvalifikatsiooni hindamise kriteeriumid kehtestab valdkonna eest vastutav minister määrusega.  </w:t>
      </w:r>
    </w:p>
    <w:p w14:paraId="22CC5C5D" w14:textId="77777777" w:rsidR="0007495D" w:rsidRPr="0007495D" w:rsidRDefault="0007495D" w:rsidP="00074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002764" w14:textId="77777777" w:rsidR="0007495D" w:rsidRPr="0007495D" w:rsidRDefault="0007495D" w:rsidP="00074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95D">
        <w:rPr>
          <w:rFonts w:ascii="Times New Roman" w:hAnsi="Times New Roman" w:cs="Times New Roman"/>
          <w:sz w:val="24"/>
          <w:szCs w:val="24"/>
        </w:rPr>
        <w:t>(4) Välisriigis omandatud siseaudiitori kutsetegevuse kvalifikatsiooni tunnustamisele kohaldatakse välisriigi kutsekvalifikatsiooni tunnustamise seadust. Välisriigi kutsekvalifikatsiooni tunnustamise seaduse § 7 lõikes 2 sätestatud pädev asutus on Rahandusministeerium.</w:t>
      </w:r>
    </w:p>
    <w:p w14:paraId="41F3E55E" w14:textId="77777777" w:rsidR="0007495D" w:rsidRPr="0007495D" w:rsidRDefault="0007495D" w:rsidP="00074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B33046" w14:textId="77777777" w:rsidR="0007495D" w:rsidRPr="0007495D" w:rsidRDefault="0007495D" w:rsidP="00074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95D">
        <w:rPr>
          <w:rFonts w:ascii="Times New Roman" w:hAnsi="Times New Roman" w:cs="Times New Roman"/>
          <w:sz w:val="24"/>
          <w:szCs w:val="24"/>
        </w:rPr>
        <w:t xml:space="preserve">(5) Käesoleva paragrahvi lõike 1 punktis 2 ja lõike 2 punktis 2 nimetatud praktiseerimise nõue loetakse täidetuks isiku puhul, kes taotleb atesteeritud siseaudiitori või avaliku sektori siseaudiitori kutset ja tõendab käesoleva seaduse § 20 lõike 7 alusel kehtestatud korras, et ta on vähemalt viis aastat tegutsenud kutsealal, mis on võimaldanud tal omandada küllaldased teadmised rahanduse, õiguse ja sisekontrolli valdkonnas. </w:t>
      </w:r>
    </w:p>
    <w:p w14:paraId="294FC134" w14:textId="77777777" w:rsidR="0007495D" w:rsidRPr="0007495D" w:rsidRDefault="0007495D" w:rsidP="00074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B39E36" w14:textId="10978A67" w:rsidR="0007495D" w:rsidRPr="0007495D" w:rsidRDefault="0007495D" w:rsidP="00074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95D">
        <w:rPr>
          <w:rFonts w:ascii="Times New Roman" w:hAnsi="Times New Roman" w:cs="Times New Roman"/>
          <w:sz w:val="24"/>
          <w:szCs w:val="24"/>
        </w:rPr>
        <w:t>(6) Siseaudiitori kutse taotlejale antakse kutse valdkonna eest vastutava ministri või tema volitatud isiku otsusega. Kutset kinnitav märge kantakse registrisse valdkonna eest vastutava ministri või tema volitatud isiku otsuse alusel.</w:t>
      </w:r>
    </w:p>
    <w:p w14:paraId="4CC971E8" w14:textId="77777777" w:rsidR="0007495D" w:rsidRPr="0007495D" w:rsidRDefault="0007495D" w:rsidP="00074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41D14B" w14:textId="72D60EBE" w:rsidR="00FA7FA0" w:rsidRDefault="0007495D" w:rsidP="00FA7F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95D">
        <w:rPr>
          <w:rFonts w:ascii="Times New Roman" w:hAnsi="Times New Roman" w:cs="Times New Roman"/>
          <w:sz w:val="24"/>
          <w:szCs w:val="24"/>
        </w:rPr>
        <w:t>(7) Rahandusministeerium teatab siseaudiitori kutse andmisest, tunnustamisest või sellest keeldumisest siseaudiitori kutse või selle tunnustamise taotlejale viie tööpäeva jooksul otsuse tegemisest arvates.“;</w:t>
      </w:r>
      <w:bookmarkEnd w:id="2"/>
    </w:p>
    <w:p w14:paraId="35CA5EB6" w14:textId="77777777" w:rsidR="0007495D" w:rsidRDefault="0007495D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F647E34" w14:textId="746D06C7" w:rsidR="00B11B97" w:rsidRDefault="005C2C8D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85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815C4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AC0857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AC0857">
        <w:rPr>
          <w:rFonts w:ascii="Times New Roman" w:hAnsi="Times New Roman" w:cs="Times New Roman"/>
          <w:sz w:val="24"/>
          <w:szCs w:val="24"/>
        </w:rPr>
        <w:t>37 pealkir</w:t>
      </w:r>
      <w:r w:rsidR="00FA7FA0">
        <w:rPr>
          <w:rFonts w:ascii="Times New Roman" w:hAnsi="Times New Roman" w:cs="Times New Roman"/>
          <w:sz w:val="24"/>
          <w:szCs w:val="24"/>
        </w:rPr>
        <w:t>i</w:t>
      </w:r>
      <w:r w:rsidR="00B11B97">
        <w:rPr>
          <w:rFonts w:ascii="Times New Roman" w:hAnsi="Times New Roman" w:cs="Times New Roman"/>
          <w:sz w:val="24"/>
          <w:szCs w:val="24"/>
        </w:rPr>
        <w:t xml:space="preserve"> muudetakse ja sõnastatakse järgmiselt: </w:t>
      </w:r>
    </w:p>
    <w:p w14:paraId="76034F3A" w14:textId="3483C39C" w:rsidR="005C2C8D" w:rsidRDefault="00B11B97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C7070B">
        <w:rPr>
          <w:rFonts w:ascii="Times New Roman" w:hAnsi="Times New Roman" w:cs="Times New Roman"/>
          <w:b/>
          <w:bCs/>
          <w:sz w:val="24"/>
          <w:szCs w:val="24"/>
        </w:rPr>
        <w:t>Siseaudiitori kutse äravõtmine ja kutse kehtivuse lõppemine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AC0857">
        <w:rPr>
          <w:rFonts w:ascii="Times New Roman" w:hAnsi="Times New Roman" w:cs="Times New Roman"/>
          <w:sz w:val="24"/>
          <w:szCs w:val="24"/>
        </w:rPr>
        <w:t>;</w:t>
      </w:r>
    </w:p>
    <w:p w14:paraId="0EA3ABEE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6F3FEB" w14:textId="418E71C7" w:rsidR="00AC0857" w:rsidRDefault="00AC0857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85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815C4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AC0857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7"/>
      <w:r>
        <w:rPr>
          <w:rFonts w:ascii="Times New Roman" w:hAnsi="Times New Roman" w:cs="Times New Roman"/>
          <w:sz w:val="24"/>
          <w:szCs w:val="24"/>
        </w:rPr>
        <w:t xml:space="preserve">paragrahvi 37 </w:t>
      </w:r>
      <w:commentRangeEnd w:id="7"/>
      <w:r w:rsidR="00B42448">
        <w:rPr>
          <w:rStyle w:val="Kommentaariviide"/>
        </w:rPr>
        <w:commentReference w:id="7"/>
      </w:r>
      <w:r>
        <w:rPr>
          <w:rFonts w:ascii="Times New Roman" w:hAnsi="Times New Roman" w:cs="Times New Roman"/>
          <w:sz w:val="24"/>
          <w:szCs w:val="24"/>
        </w:rPr>
        <w:t>lõikes</w:t>
      </w:r>
      <w:r w:rsidR="0033437E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1, lõike 2 sissejuhatavas</w:t>
      </w:r>
      <w:r w:rsidR="0033437E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lauseosas</w:t>
      </w:r>
      <w:r w:rsidR="0033437E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, lõike 2 punktis</w:t>
      </w:r>
      <w:r w:rsidR="0033437E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2, lõike 3 sissejuhatavas</w:t>
      </w:r>
      <w:r w:rsidR="0033437E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lauseosas</w:t>
      </w:r>
      <w:r w:rsidR="0033437E">
        <w:rPr>
          <w:rFonts w:ascii="Times New Roman" w:hAnsi="Times New Roman" w:cs="Times New Roman"/>
          <w:sz w:val="24"/>
          <w:szCs w:val="24"/>
        </w:rPr>
        <w:t>t,</w:t>
      </w:r>
      <w:r>
        <w:rPr>
          <w:rFonts w:ascii="Times New Roman" w:hAnsi="Times New Roman" w:cs="Times New Roman"/>
          <w:sz w:val="24"/>
          <w:szCs w:val="24"/>
        </w:rPr>
        <w:t xml:space="preserve"> lõike 3 punktides</w:t>
      </w:r>
      <w:r w:rsidR="0033437E">
        <w:rPr>
          <w:rFonts w:ascii="Times New Roman" w:hAnsi="Times New Roman" w:cs="Times New Roman"/>
          <w:sz w:val="24"/>
          <w:szCs w:val="24"/>
        </w:rPr>
        <w:t>t</w:t>
      </w:r>
      <w:r w:rsidR="00ED1238">
        <w:rPr>
          <w:rFonts w:ascii="Times New Roman" w:hAnsi="Times New Roman" w:cs="Times New Roman"/>
          <w:sz w:val="24"/>
          <w:szCs w:val="24"/>
        </w:rPr>
        <w:t xml:space="preserve"> 2 </w:t>
      </w:r>
      <w:r w:rsidR="009B0C2D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 w:rsidR="009B0C2D">
        <w:rPr>
          <w:rFonts w:ascii="Times New Roman" w:hAnsi="Times New Roman" w:cs="Times New Roman"/>
          <w:sz w:val="24"/>
          <w:szCs w:val="24"/>
        </w:rPr>
        <w:t xml:space="preserve">ning </w:t>
      </w:r>
      <w:r w:rsidR="00B61005">
        <w:rPr>
          <w:rFonts w:ascii="Times New Roman" w:hAnsi="Times New Roman" w:cs="Times New Roman"/>
          <w:sz w:val="24"/>
          <w:szCs w:val="24"/>
        </w:rPr>
        <w:t>lõikes</w:t>
      </w:r>
      <w:r w:rsidR="0033437E">
        <w:rPr>
          <w:rFonts w:ascii="Times New Roman" w:hAnsi="Times New Roman" w:cs="Times New Roman"/>
          <w:sz w:val="24"/>
          <w:szCs w:val="24"/>
        </w:rPr>
        <w:t>t</w:t>
      </w:r>
      <w:r w:rsidR="00B61005">
        <w:rPr>
          <w:rFonts w:ascii="Times New Roman" w:hAnsi="Times New Roman" w:cs="Times New Roman"/>
          <w:sz w:val="24"/>
          <w:szCs w:val="24"/>
        </w:rPr>
        <w:t xml:space="preserve"> 5 </w:t>
      </w:r>
      <w:r>
        <w:rPr>
          <w:rFonts w:ascii="Times New Roman" w:hAnsi="Times New Roman" w:cs="Times New Roman"/>
          <w:sz w:val="24"/>
          <w:szCs w:val="24"/>
        </w:rPr>
        <w:t>jäetakse välja tekstiosa „või kutsetase</w:t>
      </w:r>
      <w:commentRangeStart w:id="8"/>
      <w:del w:id="9" w:author="Katariina Kärsten" w:date="2024-10-24T12:05:00Z">
        <w:r w:rsidDel="00B42448">
          <w:rPr>
            <w:rFonts w:ascii="Times New Roman" w:hAnsi="Times New Roman" w:cs="Times New Roman"/>
            <w:sz w:val="24"/>
            <w:szCs w:val="24"/>
          </w:rPr>
          <w:delText>me</w:delText>
        </w:r>
      </w:del>
      <w:commentRangeEnd w:id="8"/>
      <w:r w:rsidR="00B42448">
        <w:rPr>
          <w:rStyle w:val="Kommentaariviide"/>
        </w:rPr>
        <w:commentReference w:id="8"/>
      </w:r>
      <w:r>
        <w:rPr>
          <w:rFonts w:ascii="Times New Roman" w:hAnsi="Times New Roman" w:cs="Times New Roman"/>
          <w:sz w:val="24"/>
          <w:szCs w:val="24"/>
        </w:rPr>
        <w:t>“</w:t>
      </w:r>
      <w:r w:rsidR="001A5418">
        <w:rPr>
          <w:rFonts w:ascii="Times New Roman" w:hAnsi="Times New Roman" w:cs="Times New Roman"/>
          <w:sz w:val="24"/>
          <w:szCs w:val="24"/>
        </w:rPr>
        <w:t xml:space="preserve"> vastavas käändes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D4B825D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74E0ED" w14:textId="1AB0020E" w:rsidR="00B11042" w:rsidRDefault="004815C4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094F06" w:rsidRPr="00B11042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094F06">
        <w:rPr>
          <w:rFonts w:ascii="Times New Roman" w:hAnsi="Times New Roman" w:cs="Times New Roman"/>
          <w:sz w:val="24"/>
          <w:szCs w:val="24"/>
        </w:rPr>
        <w:t xml:space="preserve"> paragrahvi 37 </w:t>
      </w:r>
      <w:r w:rsidR="00B11042">
        <w:rPr>
          <w:rFonts w:ascii="Times New Roman" w:hAnsi="Times New Roman" w:cs="Times New Roman"/>
          <w:sz w:val="24"/>
          <w:szCs w:val="24"/>
        </w:rPr>
        <w:t>täiendatakse lõikega 1</w:t>
      </w:r>
      <w:r w:rsidR="00B1104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11042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0BA1158D" w14:textId="2C966B2B" w:rsidR="00094F06" w:rsidRDefault="00B11042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„(1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) Siseaudiitori kutse kehtivus</w:t>
      </w:r>
      <w:r w:rsidR="00C837D4">
        <w:rPr>
          <w:rFonts w:ascii="Times New Roman" w:hAnsi="Times New Roman" w:cs="Times New Roman"/>
          <w:sz w:val="24"/>
          <w:szCs w:val="24"/>
        </w:rPr>
        <w:t xml:space="preserve"> lõpeb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37D4">
        <w:rPr>
          <w:rFonts w:ascii="Times New Roman" w:hAnsi="Times New Roman" w:cs="Times New Roman"/>
          <w:sz w:val="24"/>
          <w:szCs w:val="24"/>
        </w:rPr>
        <w:t xml:space="preserve">tema </w:t>
      </w:r>
      <w:r>
        <w:rPr>
          <w:rFonts w:ascii="Times New Roman" w:hAnsi="Times New Roman" w:cs="Times New Roman"/>
          <w:sz w:val="24"/>
          <w:szCs w:val="24"/>
        </w:rPr>
        <w:t>surma korral.</w:t>
      </w:r>
      <w:r w:rsidR="00094F06">
        <w:rPr>
          <w:rFonts w:ascii="Times New Roman" w:hAnsi="Times New Roman" w:cs="Times New Roman"/>
          <w:sz w:val="24"/>
          <w:szCs w:val="24"/>
        </w:rPr>
        <w:t>“;</w:t>
      </w:r>
    </w:p>
    <w:p w14:paraId="1CF1CB62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49C416" w14:textId="07EFFE0C" w:rsidR="00AC0857" w:rsidRDefault="004815C4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AC0857" w:rsidRPr="00AC0857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AC0857">
        <w:rPr>
          <w:rFonts w:ascii="Times New Roman" w:hAnsi="Times New Roman" w:cs="Times New Roman"/>
          <w:sz w:val="24"/>
          <w:szCs w:val="24"/>
        </w:rPr>
        <w:t xml:space="preserve"> paragrahvi 37 lõike 2 punkt 4 tunnistatakse kehtetuks;</w:t>
      </w:r>
    </w:p>
    <w:p w14:paraId="7AD5F3F9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B546DC" w14:textId="569DB281" w:rsidR="00AC0857" w:rsidRDefault="00094F06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815C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34804" w:rsidRPr="0053480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34804"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B61005">
        <w:rPr>
          <w:rFonts w:ascii="Times New Roman" w:hAnsi="Times New Roman" w:cs="Times New Roman"/>
          <w:sz w:val="24"/>
          <w:szCs w:val="24"/>
        </w:rPr>
        <w:t>37 lõikes 6 asendatakse tekstiosa „</w:t>
      </w:r>
      <w:r w:rsidR="00B61005" w:rsidRPr="00B61005">
        <w:rPr>
          <w:rFonts w:ascii="Times New Roman" w:hAnsi="Times New Roman" w:cs="Times New Roman"/>
          <w:sz w:val="24"/>
          <w:szCs w:val="24"/>
        </w:rPr>
        <w:t>avaliku sektori üksuse või ühingu siseaudiitori kutsetase</w:t>
      </w:r>
      <w:r w:rsidR="00B61005">
        <w:rPr>
          <w:rFonts w:ascii="Times New Roman" w:hAnsi="Times New Roman" w:cs="Times New Roman"/>
          <w:sz w:val="24"/>
          <w:szCs w:val="24"/>
        </w:rPr>
        <w:t xml:space="preserve">“ tekstiosaga „avaliku sektori siseaudiitori kutse“; </w:t>
      </w:r>
    </w:p>
    <w:p w14:paraId="1BA819C2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9737490" w14:textId="7ABF658F" w:rsidR="00B61005" w:rsidRDefault="00B61005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0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815C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61005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1005">
        <w:rPr>
          <w:rFonts w:ascii="Times New Roman" w:hAnsi="Times New Roman" w:cs="Times New Roman"/>
          <w:sz w:val="24"/>
          <w:szCs w:val="24"/>
        </w:rPr>
        <w:t>paragrahvi 3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61005">
        <w:rPr>
          <w:rFonts w:ascii="Times New Roman" w:hAnsi="Times New Roman" w:cs="Times New Roman"/>
          <w:sz w:val="24"/>
          <w:szCs w:val="24"/>
        </w:rPr>
        <w:t xml:space="preserve"> pealkirjas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61005">
        <w:rPr>
          <w:rFonts w:ascii="Times New Roman" w:hAnsi="Times New Roman" w:cs="Times New Roman"/>
          <w:sz w:val="24"/>
          <w:szCs w:val="24"/>
        </w:rPr>
        <w:t xml:space="preserve"> jäetakse välja tekstiosa „ja kutsetaseme“;</w:t>
      </w:r>
    </w:p>
    <w:p w14:paraId="2215A198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43A18A" w14:textId="226303E4" w:rsidR="00B61005" w:rsidRDefault="00B61005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005">
        <w:rPr>
          <w:rFonts w:ascii="Times New Roman" w:hAnsi="Times New Roman" w:cs="Times New Roman"/>
          <w:b/>
          <w:bCs/>
          <w:sz w:val="24"/>
          <w:szCs w:val="24"/>
        </w:rPr>
        <w:lastRenderedPageBreak/>
        <w:t>2</w:t>
      </w:r>
      <w:r w:rsidR="004815C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B61005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38 tekstist jäetakse välja tekstiosa „või kutsetase</w:t>
      </w:r>
      <w:del w:id="10" w:author="Katariina Kärsten" w:date="2024-10-24T12:14:00Z">
        <w:r w:rsidDel="00B42448">
          <w:rPr>
            <w:rFonts w:ascii="Times New Roman" w:hAnsi="Times New Roman" w:cs="Times New Roman"/>
            <w:sz w:val="24"/>
            <w:szCs w:val="24"/>
          </w:rPr>
          <w:delText>me</w:delText>
        </w:r>
      </w:del>
      <w:r>
        <w:rPr>
          <w:rFonts w:ascii="Times New Roman" w:hAnsi="Times New Roman" w:cs="Times New Roman"/>
          <w:sz w:val="24"/>
          <w:szCs w:val="24"/>
        </w:rPr>
        <w:t>“ vastavas käändes;</w:t>
      </w:r>
    </w:p>
    <w:p w14:paraId="00301301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325DA9" w14:textId="77BF47BD" w:rsidR="00B61005" w:rsidRDefault="00B61005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0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815C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61005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38 lõikes 2 asendatakse tekstiosa „siseaudiitori </w:t>
      </w:r>
      <w:r w:rsidRPr="00B61005">
        <w:rPr>
          <w:rFonts w:ascii="Times New Roman" w:hAnsi="Times New Roman" w:cs="Times New Roman"/>
          <w:sz w:val="24"/>
          <w:szCs w:val="24"/>
        </w:rPr>
        <w:t>kutset või avaliku sektori üksuse või ühingu siseaudiitori kutsetaset</w:t>
      </w:r>
      <w:r>
        <w:rPr>
          <w:rFonts w:ascii="Times New Roman" w:hAnsi="Times New Roman" w:cs="Times New Roman"/>
          <w:sz w:val="24"/>
          <w:szCs w:val="24"/>
        </w:rPr>
        <w:t>“ tekstiosaga „siseaudiitori või avaliku sektori siseaudiitori kutset“;</w:t>
      </w:r>
    </w:p>
    <w:p w14:paraId="248CC85E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FCFE765" w14:textId="562A019D" w:rsidR="00275179" w:rsidRDefault="00B61005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0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81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61005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5179">
        <w:rPr>
          <w:rFonts w:ascii="Times New Roman" w:hAnsi="Times New Roman" w:cs="Times New Roman"/>
          <w:sz w:val="24"/>
          <w:szCs w:val="24"/>
        </w:rPr>
        <w:t xml:space="preserve">paragrahvi 66 </w:t>
      </w:r>
      <w:r w:rsidR="00756DD5">
        <w:rPr>
          <w:rFonts w:ascii="Times New Roman" w:hAnsi="Times New Roman" w:cs="Times New Roman"/>
          <w:sz w:val="24"/>
          <w:szCs w:val="24"/>
        </w:rPr>
        <w:t xml:space="preserve">tekstist </w:t>
      </w:r>
      <w:r w:rsidR="00275179">
        <w:rPr>
          <w:rFonts w:ascii="Times New Roman" w:hAnsi="Times New Roman" w:cs="Times New Roman"/>
          <w:sz w:val="24"/>
          <w:szCs w:val="24"/>
        </w:rPr>
        <w:t xml:space="preserve">jäetakse välja tekstiosa </w:t>
      </w:r>
      <w:bookmarkStart w:id="11" w:name="_Hlk168496874"/>
      <w:r w:rsidR="00275179">
        <w:rPr>
          <w:rFonts w:ascii="Times New Roman" w:hAnsi="Times New Roman" w:cs="Times New Roman"/>
          <w:sz w:val="24"/>
          <w:szCs w:val="24"/>
        </w:rPr>
        <w:t>„</w:t>
      </w:r>
      <w:r w:rsidR="00275179" w:rsidRPr="00275179">
        <w:rPr>
          <w:rFonts w:ascii="Times New Roman" w:hAnsi="Times New Roman" w:cs="Times New Roman"/>
          <w:sz w:val="24"/>
          <w:szCs w:val="24"/>
        </w:rPr>
        <w:t>ja avaliku sektori siseaudiitori kutsetaseme</w:t>
      </w:r>
      <w:bookmarkEnd w:id="11"/>
      <w:r w:rsidR="00275179">
        <w:rPr>
          <w:rFonts w:ascii="Times New Roman" w:hAnsi="Times New Roman" w:cs="Times New Roman"/>
          <w:sz w:val="24"/>
          <w:szCs w:val="24"/>
        </w:rPr>
        <w:t>“;</w:t>
      </w:r>
    </w:p>
    <w:p w14:paraId="0C4699CC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043612" w14:textId="46141A6D" w:rsidR="00B61005" w:rsidRDefault="00275179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17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815C4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275179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1005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0E7220">
        <w:rPr>
          <w:rFonts w:ascii="Times New Roman" w:hAnsi="Times New Roman" w:cs="Times New Roman"/>
          <w:sz w:val="24"/>
          <w:szCs w:val="24"/>
        </w:rPr>
        <w:t>67 lõige 2 tunnistatakse kehtetuks;</w:t>
      </w:r>
    </w:p>
    <w:p w14:paraId="447A995C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586B09" w14:textId="34694AC0" w:rsidR="000E7220" w:rsidRDefault="000E7220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22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815C4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0E7220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A7739E">
        <w:rPr>
          <w:rFonts w:ascii="Times New Roman" w:hAnsi="Times New Roman" w:cs="Times New Roman"/>
          <w:sz w:val="24"/>
          <w:szCs w:val="24"/>
        </w:rPr>
        <w:t>67 lõi</w:t>
      </w:r>
      <w:r w:rsidR="00E27CB8">
        <w:rPr>
          <w:rFonts w:ascii="Times New Roman" w:hAnsi="Times New Roman" w:cs="Times New Roman"/>
          <w:sz w:val="24"/>
          <w:szCs w:val="24"/>
        </w:rPr>
        <w:t xml:space="preserve">ked </w:t>
      </w:r>
      <w:r w:rsidR="00A7739E">
        <w:rPr>
          <w:rFonts w:ascii="Times New Roman" w:hAnsi="Times New Roman" w:cs="Times New Roman"/>
          <w:sz w:val="24"/>
          <w:szCs w:val="24"/>
        </w:rPr>
        <w:t xml:space="preserve">3 </w:t>
      </w:r>
      <w:r w:rsidR="00E27CB8">
        <w:rPr>
          <w:rFonts w:ascii="Times New Roman" w:hAnsi="Times New Roman" w:cs="Times New Roman"/>
          <w:sz w:val="24"/>
          <w:szCs w:val="24"/>
        </w:rPr>
        <w:t xml:space="preserve">ja 4 </w:t>
      </w:r>
      <w:r w:rsidR="00A7739E">
        <w:rPr>
          <w:rFonts w:ascii="Times New Roman" w:hAnsi="Times New Roman" w:cs="Times New Roman"/>
          <w:sz w:val="24"/>
          <w:szCs w:val="24"/>
        </w:rPr>
        <w:t xml:space="preserve">muudetakse </w:t>
      </w:r>
      <w:r w:rsidR="00FA7FA0">
        <w:rPr>
          <w:rFonts w:ascii="Times New Roman" w:hAnsi="Times New Roman" w:cs="Times New Roman"/>
          <w:sz w:val="24"/>
          <w:szCs w:val="24"/>
        </w:rPr>
        <w:t>ning</w:t>
      </w:r>
      <w:r w:rsidR="00A7739E">
        <w:rPr>
          <w:rFonts w:ascii="Times New Roman" w:hAnsi="Times New Roman" w:cs="Times New Roman"/>
          <w:sz w:val="24"/>
          <w:szCs w:val="24"/>
        </w:rPr>
        <w:t xml:space="preserve"> sõnastatakse järgmiselt:</w:t>
      </w:r>
    </w:p>
    <w:p w14:paraId="420D2450" w14:textId="3849F88B" w:rsidR="00ED1238" w:rsidRDefault="00A7739E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„(3) </w:t>
      </w:r>
      <w:bookmarkStart w:id="12" w:name="_Hlk168497322"/>
      <w:r w:rsidR="00AC431C" w:rsidRPr="00AC431C">
        <w:rPr>
          <w:rFonts w:ascii="Times New Roman" w:hAnsi="Times New Roman" w:cs="Times New Roman"/>
          <w:sz w:val="24"/>
          <w:szCs w:val="24"/>
        </w:rPr>
        <w:t>Avaliku sektori siseaudiitor on kohustatud osalema Eesti siseaudiitoreid ühendava organisatsiooni või Audiitorkogu korraldatavas täiendusõppes või muus asjakohases koolituses vähemalt 20 akadeemilise tunni ulatuses aastas</w:t>
      </w:r>
      <w:r w:rsidR="00AC431C">
        <w:rPr>
          <w:rFonts w:ascii="Times New Roman" w:hAnsi="Times New Roman" w:cs="Times New Roman"/>
          <w:sz w:val="24"/>
          <w:szCs w:val="24"/>
        </w:rPr>
        <w:t>.</w:t>
      </w:r>
    </w:p>
    <w:p w14:paraId="153A0CCC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1077DC" w14:textId="618A6463" w:rsidR="00A7739E" w:rsidRPr="00B62CE6" w:rsidRDefault="00ED1238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(4) </w:t>
      </w:r>
      <w:r w:rsidR="00AC431C" w:rsidRPr="00AC431C">
        <w:rPr>
          <w:rFonts w:ascii="Times New Roman" w:hAnsi="Times New Roman" w:cs="Times New Roman"/>
          <w:sz w:val="24"/>
          <w:szCs w:val="24"/>
        </w:rPr>
        <w:t>Atesteeritud siseaudiitor on kohustatud osalema Eesti siseaudiitoreid ühendava organisatsiooni või Audiitorkogu korraldatavas täiendusõppes või muus asjakohases koolituses vähemal 40 akadeemilise tunni ulatuses aastas</w:t>
      </w:r>
      <w:r w:rsidR="00A7739E" w:rsidRPr="00B62CE6">
        <w:rPr>
          <w:rFonts w:ascii="Times New Roman" w:hAnsi="Times New Roman" w:cs="Times New Roman"/>
          <w:sz w:val="24"/>
          <w:szCs w:val="24"/>
        </w:rPr>
        <w:t>.</w:t>
      </w:r>
      <w:bookmarkEnd w:id="12"/>
      <w:r w:rsidR="00A7739E" w:rsidRPr="00B62CE6">
        <w:rPr>
          <w:rFonts w:ascii="Times New Roman" w:hAnsi="Times New Roman" w:cs="Times New Roman"/>
          <w:sz w:val="24"/>
          <w:szCs w:val="24"/>
        </w:rPr>
        <w:t>“;</w:t>
      </w:r>
    </w:p>
    <w:p w14:paraId="378B1D28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2E29D7" w14:textId="21543BE9" w:rsidR="005B326B" w:rsidRDefault="005B326B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26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815C4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5B326B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</w:t>
      </w:r>
      <w:r w:rsidR="00E27CB8">
        <w:rPr>
          <w:rFonts w:ascii="Times New Roman" w:hAnsi="Times New Roman" w:cs="Times New Roman"/>
          <w:sz w:val="24"/>
          <w:szCs w:val="24"/>
        </w:rPr>
        <w:t xml:space="preserve"> 67 lõikest 5 jäetakse välja sõna „juhendatud“;</w:t>
      </w:r>
    </w:p>
    <w:p w14:paraId="7B744FDE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9A9B02D" w14:textId="13886CF1" w:rsidR="00E27CB8" w:rsidRDefault="004815C4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E27CB8" w:rsidRPr="00E27CB8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E27CB8">
        <w:rPr>
          <w:rFonts w:ascii="Times New Roman" w:hAnsi="Times New Roman" w:cs="Times New Roman"/>
          <w:sz w:val="24"/>
          <w:szCs w:val="24"/>
        </w:rPr>
        <w:t xml:space="preserve"> paragrahvi 67 lõikest 8 jäetakse </w:t>
      </w:r>
      <w:commentRangeStart w:id="13"/>
      <w:ins w:id="14" w:author="Katariina Kärsten" w:date="2024-10-24T12:20:00Z">
        <w:r w:rsidR="00227278">
          <w:rPr>
            <w:rFonts w:ascii="Times New Roman" w:hAnsi="Times New Roman" w:cs="Times New Roman"/>
            <w:sz w:val="24"/>
            <w:szCs w:val="24"/>
          </w:rPr>
          <w:t xml:space="preserve">läbivalt </w:t>
        </w:r>
      </w:ins>
      <w:commentRangeEnd w:id="13"/>
      <w:ins w:id="15" w:author="Katariina Kärsten" w:date="2024-10-24T12:22:00Z">
        <w:r w:rsidR="00227278">
          <w:rPr>
            <w:rStyle w:val="Kommentaariviide"/>
          </w:rPr>
          <w:commentReference w:id="13"/>
        </w:r>
      </w:ins>
      <w:r w:rsidR="00E27CB8">
        <w:rPr>
          <w:rFonts w:ascii="Times New Roman" w:hAnsi="Times New Roman" w:cs="Times New Roman"/>
          <w:sz w:val="24"/>
          <w:szCs w:val="24"/>
        </w:rPr>
        <w:t>välja tekstiosa „või kutsetaseme“;</w:t>
      </w:r>
    </w:p>
    <w:p w14:paraId="152C6F83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7E447A0" w14:textId="3F826B85" w:rsidR="00E27CB8" w:rsidRDefault="004815C4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="00E27CB8" w:rsidRPr="00E27CB8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E27CB8">
        <w:rPr>
          <w:rFonts w:ascii="Times New Roman" w:hAnsi="Times New Roman" w:cs="Times New Roman"/>
          <w:sz w:val="24"/>
          <w:szCs w:val="24"/>
        </w:rPr>
        <w:t xml:space="preserve"> paragrahvi 68 lõige 2 muudetakse ja sõnastatakse järgmiselt: </w:t>
      </w:r>
    </w:p>
    <w:p w14:paraId="22CA9FA6" w14:textId="20CACBD9" w:rsidR="00134652" w:rsidRDefault="00134652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„(2)</w:t>
      </w:r>
      <w:r w:rsidR="00702DCD">
        <w:rPr>
          <w:rFonts w:ascii="Times New Roman" w:hAnsi="Times New Roman" w:cs="Times New Roman"/>
          <w:sz w:val="24"/>
          <w:szCs w:val="24"/>
        </w:rPr>
        <w:t xml:space="preserve"> S</w:t>
      </w:r>
      <w:r w:rsidR="00702DCD" w:rsidRPr="00702DCD">
        <w:rPr>
          <w:rFonts w:ascii="Times New Roman" w:hAnsi="Times New Roman" w:cs="Times New Roman"/>
          <w:sz w:val="24"/>
          <w:szCs w:val="24"/>
        </w:rPr>
        <w:t>iseaudiitor peab oma kutsetegevuses järgima siseauditi</w:t>
      </w:r>
      <w:r w:rsidR="00274894">
        <w:rPr>
          <w:rFonts w:ascii="Times New Roman" w:hAnsi="Times New Roman" w:cs="Times New Roman"/>
          <w:sz w:val="24"/>
          <w:szCs w:val="24"/>
        </w:rPr>
        <w:t xml:space="preserve"> kutsetegevus</w:t>
      </w:r>
      <w:r w:rsidR="00702DCD" w:rsidRPr="00702DCD">
        <w:rPr>
          <w:rFonts w:ascii="Times New Roman" w:hAnsi="Times New Roman" w:cs="Times New Roman"/>
          <w:sz w:val="24"/>
          <w:szCs w:val="24"/>
        </w:rPr>
        <w:t>t reguleerivaid õigusakte ja IIA kutsestandardeid.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5095C473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C3AAA94" w14:textId="340C228A" w:rsidR="00134652" w:rsidRPr="00E72778" w:rsidRDefault="00094F06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77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4815C4" w:rsidRPr="00E7277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34652" w:rsidRPr="00E72778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134652" w:rsidRPr="00E72778">
        <w:rPr>
          <w:rFonts w:ascii="Times New Roman" w:hAnsi="Times New Roman" w:cs="Times New Roman"/>
          <w:sz w:val="24"/>
          <w:szCs w:val="24"/>
        </w:rPr>
        <w:t xml:space="preserve"> paragrahv </w:t>
      </w:r>
      <w:r w:rsidR="00844654" w:rsidRPr="00E72778">
        <w:rPr>
          <w:rFonts w:ascii="Times New Roman" w:hAnsi="Times New Roman" w:cs="Times New Roman"/>
          <w:sz w:val="24"/>
          <w:szCs w:val="24"/>
        </w:rPr>
        <w:t>70 tunnistatakse kehtetuks;</w:t>
      </w:r>
    </w:p>
    <w:p w14:paraId="62DB8D57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E16B4C" w14:textId="416F389C" w:rsidR="00E72778" w:rsidRPr="00E72778" w:rsidRDefault="00B0035F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77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64591" w:rsidRPr="00E7277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72778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E72778">
        <w:rPr>
          <w:rFonts w:ascii="Times New Roman" w:hAnsi="Times New Roman" w:cs="Times New Roman"/>
          <w:sz w:val="24"/>
          <w:szCs w:val="24"/>
        </w:rPr>
        <w:t xml:space="preserve"> </w:t>
      </w:r>
      <w:r w:rsidR="00E72778" w:rsidRPr="00E72778">
        <w:rPr>
          <w:rFonts w:ascii="Times New Roman" w:hAnsi="Times New Roman" w:cs="Times New Roman"/>
          <w:sz w:val="24"/>
          <w:szCs w:val="24"/>
        </w:rPr>
        <w:t>paragrahvi 74 lõikest 2 jäetakse välja sõna „üksuse“;</w:t>
      </w:r>
    </w:p>
    <w:p w14:paraId="0E47B3AA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6DEE35" w14:textId="4C7A637E" w:rsidR="00B0035F" w:rsidRDefault="00E72778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778">
        <w:rPr>
          <w:rFonts w:ascii="Times New Roman" w:hAnsi="Times New Roman" w:cs="Times New Roman"/>
          <w:b/>
          <w:bCs/>
          <w:sz w:val="24"/>
          <w:szCs w:val="24"/>
        </w:rPr>
        <w:t>34)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035F">
        <w:rPr>
          <w:rFonts w:ascii="Times New Roman" w:hAnsi="Times New Roman" w:cs="Times New Roman"/>
          <w:sz w:val="24"/>
          <w:szCs w:val="24"/>
        </w:rPr>
        <w:t>paragrahvi 74 lõige 3 tunnistatakse kehtetuks;</w:t>
      </w:r>
    </w:p>
    <w:p w14:paraId="3A704460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E702AD" w14:textId="09639A0C" w:rsidR="00E1620A" w:rsidRDefault="00E1620A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2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7277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7532A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B84284">
        <w:rPr>
          <w:rFonts w:ascii="Times New Roman" w:hAnsi="Times New Roman" w:cs="Times New Roman"/>
          <w:sz w:val="24"/>
          <w:szCs w:val="24"/>
        </w:rPr>
        <w:t>75 lõige 1 muudetakse ja sõnastatakse järgmiselt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9EE09D6" w14:textId="2FADCC14" w:rsidR="00E1620A" w:rsidRDefault="00E1620A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B3">
        <w:rPr>
          <w:rFonts w:ascii="Times New Roman" w:hAnsi="Times New Roman" w:cs="Times New Roman"/>
          <w:sz w:val="24"/>
          <w:szCs w:val="24"/>
        </w:rPr>
        <w:t>„(</w:t>
      </w:r>
      <w:r w:rsidR="00B84284">
        <w:rPr>
          <w:rFonts w:ascii="Times New Roman" w:hAnsi="Times New Roman" w:cs="Times New Roman"/>
          <w:sz w:val="24"/>
          <w:szCs w:val="24"/>
        </w:rPr>
        <w:t>1</w:t>
      </w:r>
      <w:r w:rsidRPr="00C404B3">
        <w:rPr>
          <w:rFonts w:ascii="Times New Roman" w:hAnsi="Times New Roman" w:cs="Times New Roman"/>
          <w:sz w:val="24"/>
          <w:szCs w:val="24"/>
        </w:rPr>
        <w:t xml:space="preserve">) Vähemalt ühel avaliku sektori </w:t>
      </w:r>
      <w:r w:rsidR="00B0035F" w:rsidRPr="00C404B3">
        <w:rPr>
          <w:rFonts w:ascii="Times New Roman" w:hAnsi="Times New Roman" w:cs="Times New Roman"/>
          <w:sz w:val="24"/>
          <w:szCs w:val="24"/>
        </w:rPr>
        <w:t xml:space="preserve">üksuses </w:t>
      </w:r>
      <w:r w:rsidRPr="00C404B3">
        <w:rPr>
          <w:rFonts w:ascii="Times New Roman" w:hAnsi="Times New Roman" w:cs="Times New Roman"/>
          <w:sz w:val="24"/>
          <w:szCs w:val="24"/>
        </w:rPr>
        <w:t xml:space="preserve">töötaval siseaudiitoril peab olema avaliku sektori siseaudiitori </w:t>
      </w:r>
      <w:r w:rsidR="00B817ED" w:rsidRPr="00C404B3">
        <w:rPr>
          <w:rFonts w:ascii="Times New Roman" w:hAnsi="Times New Roman" w:cs="Times New Roman"/>
          <w:sz w:val="24"/>
          <w:szCs w:val="24"/>
        </w:rPr>
        <w:t xml:space="preserve">või atesteeritud siseaudiitori </w:t>
      </w:r>
      <w:r w:rsidRPr="00C404B3">
        <w:rPr>
          <w:rFonts w:ascii="Times New Roman" w:hAnsi="Times New Roman" w:cs="Times New Roman"/>
          <w:sz w:val="24"/>
          <w:szCs w:val="24"/>
        </w:rPr>
        <w:t>kutse</w:t>
      </w:r>
      <w:r w:rsidR="00724A85" w:rsidRPr="00C404B3">
        <w:rPr>
          <w:rFonts w:ascii="Times New Roman" w:hAnsi="Times New Roman" w:cs="Times New Roman"/>
          <w:sz w:val="24"/>
          <w:szCs w:val="24"/>
        </w:rPr>
        <w:t>.</w:t>
      </w:r>
      <w:r w:rsidRPr="00C404B3">
        <w:rPr>
          <w:rFonts w:ascii="Times New Roman" w:hAnsi="Times New Roman" w:cs="Times New Roman"/>
          <w:sz w:val="24"/>
          <w:szCs w:val="24"/>
        </w:rPr>
        <w:t>“;</w:t>
      </w:r>
    </w:p>
    <w:p w14:paraId="16F3C55D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0321F0" w14:textId="0D4B25BF" w:rsidR="00844654" w:rsidRDefault="00844654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65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7277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44654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6" w:name="_Hlk160004219"/>
      <w:r>
        <w:rPr>
          <w:rFonts w:ascii="Times New Roman" w:hAnsi="Times New Roman" w:cs="Times New Roman"/>
          <w:sz w:val="24"/>
          <w:szCs w:val="24"/>
        </w:rPr>
        <w:t>paragrahv</w:t>
      </w:r>
      <w:r w:rsidR="00D9630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  <w:r w:rsidR="00866E29">
        <w:rPr>
          <w:rFonts w:ascii="Times New Roman" w:hAnsi="Times New Roman" w:cs="Times New Roman"/>
          <w:sz w:val="24"/>
          <w:szCs w:val="24"/>
        </w:rPr>
        <w:t xml:space="preserve">5 </w:t>
      </w:r>
      <w:r w:rsidR="00B84284">
        <w:rPr>
          <w:rFonts w:ascii="Times New Roman" w:hAnsi="Times New Roman" w:cs="Times New Roman"/>
          <w:sz w:val="24"/>
          <w:szCs w:val="24"/>
        </w:rPr>
        <w:t xml:space="preserve">lõige 2 </w:t>
      </w:r>
      <w:r w:rsidR="0077532A">
        <w:rPr>
          <w:rFonts w:ascii="Times New Roman" w:hAnsi="Times New Roman" w:cs="Times New Roman"/>
          <w:sz w:val="24"/>
          <w:szCs w:val="24"/>
        </w:rPr>
        <w:t>tunnistatakse kehtetuks;</w:t>
      </w:r>
    </w:p>
    <w:bookmarkEnd w:id="16"/>
    <w:p w14:paraId="13DD13DB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6B2460" w14:textId="6430F06A" w:rsidR="00866E29" w:rsidRDefault="00866E29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E2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72778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866E29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F23855">
        <w:rPr>
          <w:rFonts w:ascii="Times New Roman" w:hAnsi="Times New Roman" w:cs="Times New Roman"/>
          <w:sz w:val="24"/>
          <w:szCs w:val="24"/>
        </w:rPr>
        <w:t>121 lõi</w:t>
      </w:r>
      <w:r w:rsidR="000B3163">
        <w:rPr>
          <w:rFonts w:ascii="Times New Roman" w:hAnsi="Times New Roman" w:cs="Times New Roman"/>
          <w:sz w:val="24"/>
          <w:szCs w:val="24"/>
        </w:rPr>
        <w:t>kes</w:t>
      </w:r>
      <w:r w:rsidR="00F23855">
        <w:rPr>
          <w:rFonts w:ascii="Times New Roman" w:hAnsi="Times New Roman" w:cs="Times New Roman"/>
          <w:sz w:val="24"/>
          <w:szCs w:val="24"/>
        </w:rPr>
        <w:t xml:space="preserve"> </w:t>
      </w:r>
      <w:r w:rsidR="000B3163">
        <w:rPr>
          <w:rFonts w:ascii="Times New Roman" w:hAnsi="Times New Roman" w:cs="Times New Roman"/>
          <w:sz w:val="24"/>
          <w:szCs w:val="24"/>
        </w:rPr>
        <w:t xml:space="preserve">6 asendatakse </w:t>
      </w:r>
      <w:r w:rsidR="00FA7FA0">
        <w:rPr>
          <w:rFonts w:ascii="Times New Roman" w:hAnsi="Times New Roman" w:cs="Times New Roman"/>
          <w:sz w:val="24"/>
          <w:szCs w:val="24"/>
        </w:rPr>
        <w:t>tekstiosa</w:t>
      </w:r>
      <w:r w:rsidR="000B3163">
        <w:rPr>
          <w:rFonts w:ascii="Times New Roman" w:hAnsi="Times New Roman" w:cs="Times New Roman"/>
          <w:sz w:val="24"/>
          <w:szCs w:val="24"/>
        </w:rPr>
        <w:t xml:space="preserve"> „moodusta</w:t>
      </w:r>
      <w:r w:rsidR="00EC6EA5">
        <w:rPr>
          <w:rFonts w:ascii="Times New Roman" w:hAnsi="Times New Roman" w:cs="Times New Roman"/>
          <w:sz w:val="24"/>
          <w:szCs w:val="24"/>
        </w:rPr>
        <w:t>b</w:t>
      </w:r>
      <w:r w:rsidR="000B3163">
        <w:rPr>
          <w:rFonts w:ascii="Times New Roman" w:hAnsi="Times New Roman" w:cs="Times New Roman"/>
          <w:sz w:val="24"/>
          <w:szCs w:val="24"/>
        </w:rPr>
        <w:t xml:space="preserve">“ </w:t>
      </w:r>
      <w:r w:rsidR="00532DDB">
        <w:rPr>
          <w:rFonts w:ascii="Times New Roman" w:hAnsi="Times New Roman" w:cs="Times New Roman"/>
          <w:sz w:val="24"/>
          <w:szCs w:val="24"/>
        </w:rPr>
        <w:t xml:space="preserve">tekstiosaga </w:t>
      </w:r>
      <w:r w:rsidR="000B3163">
        <w:rPr>
          <w:rFonts w:ascii="Times New Roman" w:hAnsi="Times New Roman" w:cs="Times New Roman"/>
          <w:sz w:val="24"/>
          <w:szCs w:val="24"/>
        </w:rPr>
        <w:t>„võib moodustada“</w:t>
      </w:r>
      <w:r w:rsidR="00F23855">
        <w:rPr>
          <w:rFonts w:ascii="Times New Roman" w:hAnsi="Times New Roman" w:cs="Times New Roman"/>
          <w:sz w:val="24"/>
          <w:szCs w:val="24"/>
        </w:rPr>
        <w:t>;</w:t>
      </w:r>
    </w:p>
    <w:p w14:paraId="55E0CE7F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8AC0229" w14:textId="652BA188" w:rsidR="00E27CB8" w:rsidRDefault="00F23855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85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72778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F23855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123 lõike 1 punktis 7 asendatakse </w:t>
      </w:r>
      <w:r w:rsidR="006C12FC">
        <w:rPr>
          <w:rFonts w:ascii="Times New Roman" w:hAnsi="Times New Roman" w:cs="Times New Roman"/>
          <w:sz w:val="24"/>
          <w:szCs w:val="24"/>
        </w:rPr>
        <w:t>tekstiosa</w:t>
      </w:r>
      <w:r>
        <w:rPr>
          <w:rFonts w:ascii="Times New Roman" w:hAnsi="Times New Roman" w:cs="Times New Roman"/>
          <w:sz w:val="24"/>
          <w:szCs w:val="24"/>
        </w:rPr>
        <w:t xml:space="preserve"> „</w:t>
      </w:r>
      <w:r w:rsidR="006C12FC" w:rsidRPr="006C12FC">
        <w:rPr>
          <w:rFonts w:ascii="Times New Roman" w:hAnsi="Times New Roman" w:cs="Times New Roman"/>
          <w:sz w:val="24"/>
          <w:szCs w:val="24"/>
        </w:rPr>
        <w:t>siseaudiitori kutse või avaliku sektori siseaudiitori kutsetaseme</w:t>
      </w:r>
      <w:r>
        <w:rPr>
          <w:rFonts w:ascii="Times New Roman" w:hAnsi="Times New Roman" w:cs="Times New Roman"/>
          <w:sz w:val="24"/>
          <w:szCs w:val="24"/>
        </w:rPr>
        <w:t xml:space="preserve">“ </w:t>
      </w:r>
      <w:r w:rsidR="006C12FC">
        <w:rPr>
          <w:rFonts w:ascii="Times New Roman" w:hAnsi="Times New Roman" w:cs="Times New Roman"/>
          <w:sz w:val="24"/>
          <w:szCs w:val="24"/>
        </w:rPr>
        <w:t>tekstiosaga</w:t>
      </w:r>
      <w:r>
        <w:rPr>
          <w:rFonts w:ascii="Times New Roman" w:hAnsi="Times New Roman" w:cs="Times New Roman"/>
          <w:sz w:val="24"/>
          <w:szCs w:val="24"/>
        </w:rPr>
        <w:t xml:space="preserve"> „</w:t>
      </w:r>
      <w:r w:rsidR="006C12FC" w:rsidRPr="006C12FC">
        <w:rPr>
          <w:rFonts w:ascii="Times New Roman" w:hAnsi="Times New Roman" w:cs="Times New Roman"/>
          <w:sz w:val="24"/>
          <w:szCs w:val="24"/>
        </w:rPr>
        <w:t>siseaudiitori või avaliku sektori siseaudiitori kutse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5224B3EF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99513FC" w14:textId="26061372" w:rsidR="00F23855" w:rsidRDefault="00F23855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85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727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F23855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123 lõike 1 punkt 8 muudetakse ja sõnastatakse järgmiselt:</w:t>
      </w:r>
    </w:p>
    <w:p w14:paraId="324B2474" w14:textId="6D82F679" w:rsidR="00E130B2" w:rsidRDefault="00F23855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„8) s</w:t>
      </w:r>
      <w:r w:rsidRPr="00F23855">
        <w:rPr>
          <w:rFonts w:ascii="Times New Roman" w:hAnsi="Times New Roman" w:cs="Times New Roman"/>
          <w:sz w:val="24"/>
          <w:szCs w:val="24"/>
        </w:rPr>
        <w:t xml:space="preserve">iseaudiitori kutse andmise ja välisriigis omandatud siseaudiitori </w:t>
      </w:r>
      <w:r w:rsidR="00E738AC">
        <w:rPr>
          <w:rFonts w:ascii="Times New Roman" w:hAnsi="Times New Roman" w:cs="Times New Roman"/>
          <w:sz w:val="24"/>
          <w:szCs w:val="24"/>
        </w:rPr>
        <w:t xml:space="preserve">kutsetegevuse </w:t>
      </w:r>
      <w:r w:rsidRPr="00F23855">
        <w:rPr>
          <w:rFonts w:ascii="Times New Roman" w:hAnsi="Times New Roman" w:cs="Times New Roman"/>
          <w:sz w:val="24"/>
          <w:szCs w:val="24"/>
        </w:rPr>
        <w:t>kvalifikatsiooni tunnustamise ja tunnustamisest keeldumise otsustamine</w:t>
      </w:r>
      <w:r>
        <w:rPr>
          <w:rFonts w:ascii="Times New Roman" w:hAnsi="Times New Roman" w:cs="Times New Roman"/>
          <w:sz w:val="24"/>
          <w:szCs w:val="24"/>
        </w:rPr>
        <w:t>;“;</w:t>
      </w:r>
    </w:p>
    <w:p w14:paraId="43BB4F10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02F93D" w14:textId="4052CE26" w:rsidR="00F23855" w:rsidRDefault="00E72778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40</w:t>
      </w:r>
      <w:r w:rsidR="00F23855" w:rsidRPr="00F23855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23855">
        <w:rPr>
          <w:rFonts w:ascii="Times New Roman" w:hAnsi="Times New Roman" w:cs="Times New Roman"/>
          <w:sz w:val="24"/>
          <w:szCs w:val="24"/>
        </w:rPr>
        <w:t xml:space="preserve"> paragrahvi 123 lõike 2 punktid 1 ja 4 tunnistatakse kehtetuks;</w:t>
      </w:r>
    </w:p>
    <w:p w14:paraId="67B5AF45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C0311F" w14:textId="4483EBE6" w:rsidR="00F23855" w:rsidRDefault="004815C4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7277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23855" w:rsidRPr="00F23855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23855">
        <w:rPr>
          <w:rFonts w:ascii="Times New Roman" w:hAnsi="Times New Roman" w:cs="Times New Roman"/>
          <w:sz w:val="24"/>
          <w:szCs w:val="24"/>
        </w:rPr>
        <w:t xml:space="preserve"> paragrahvi 123 l</w:t>
      </w:r>
      <w:r w:rsidR="00FA7FA0">
        <w:rPr>
          <w:rFonts w:ascii="Times New Roman" w:hAnsi="Times New Roman" w:cs="Times New Roman"/>
          <w:sz w:val="24"/>
          <w:szCs w:val="24"/>
        </w:rPr>
        <w:t>õige</w:t>
      </w:r>
      <w:r w:rsidR="00F23855">
        <w:rPr>
          <w:rFonts w:ascii="Times New Roman" w:hAnsi="Times New Roman" w:cs="Times New Roman"/>
          <w:sz w:val="24"/>
          <w:szCs w:val="24"/>
        </w:rPr>
        <w:t xml:space="preserve"> 4 tunnistatakse kehtetuks;</w:t>
      </w:r>
    </w:p>
    <w:p w14:paraId="12E22B4E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72D1DC" w14:textId="73A481A7" w:rsidR="0033437E" w:rsidRDefault="00B0035F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7277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23855" w:rsidRPr="000D1071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23855">
        <w:rPr>
          <w:rFonts w:ascii="Times New Roman" w:hAnsi="Times New Roman" w:cs="Times New Roman"/>
          <w:sz w:val="24"/>
          <w:szCs w:val="24"/>
        </w:rPr>
        <w:t xml:space="preserve"> paragrahvi 1</w:t>
      </w:r>
      <w:r w:rsidR="000D1071">
        <w:rPr>
          <w:rFonts w:ascii="Times New Roman" w:hAnsi="Times New Roman" w:cs="Times New Roman"/>
          <w:sz w:val="24"/>
          <w:szCs w:val="24"/>
        </w:rPr>
        <w:t>30 lõike 1 punkt 4 tunnistatakse kehtetuks</w:t>
      </w:r>
      <w:r w:rsidR="0007495D">
        <w:rPr>
          <w:rFonts w:ascii="Times New Roman" w:hAnsi="Times New Roman" w:cs="Times New Roman"/>
          <w:sz w:val="24"/>
          <w:szCs w:val="24"/>
        </w:rPr>
        <w:t>;</w:t>
      </w:r>
    </w:p>
    <w:p w14:paraId="31A690E9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60B4DF" w14:textId="3468C050" w:rsidR="000B3163" w:rsidRDefault="00B817ED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7277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C62D3F" w:rsidRPr="00C62D3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C62D3F">
        <w:rPr>
          <w:rFonts w:ascii="Times New Roman" w:hAnsi="Times New Roman" w:cs="Times New Roman"/>
          <w:sz w:val="24"/>
          <w:szCs w:val="24"/>
        </w:rPr>
        <w:t xml:space="preserve"> </w:t>
      </w:r>
      <w:r w:rsidR="000B3163">
        <w:rPr>
          <w:rFonts w:ascii="Times New Roman" w:hAnsi="Times New Roman" w:cs="Times New Roman"/>
          <w:sz w:val="24"/>
          <w:szCs w:val="24"/>
        </w:rPr>
        <w:t xml:space="preserve">seadust täiendatakse §-ga </w:t>
      </w:r>
      <w:commentRangeStart w:id="17"/>
      <w:r w:rsidR="000B3163">
        <w:rPr>
          <w:rFonts w:ascii="Times New Roman" w:hAnsi="Times New Roman" w:cs="Times New Roman"/>
          <w:sz w:val="24"/>
          <w:szCs w:val="24"/>
        </w:rPr>
        <w:t>185</w:t>
      </w:r>
      <w:r w:rsidR="000B3163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commentRangeEnd w:id="17"/>
      <w:r w:rsidR="00C704D5">
        <w:rPr>
          <w:rStyle w:val="Kommentaariviide"/>
        </w:rPr>
        <w:commentReference w:id="17"/>
      </w:r>
      <w:r w:rsidR="000B316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0B3163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5E7AB134" w14:textId="2A89D695" w:rsidR="000B3163" w:rsidRPr="000B3163" w:rsidRDefault="000B3163" w:rsidP="00C7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0B3163">
        <w:rPr>
          <w:rFonts w:ascii="Times New Roman" w:hAnsi="Times New Roman" w:cs="Times New Roman"/>
          <w:b/>
          <w:bCs/>
          <w:sz w:val="24"/>
          <w:szCs w:val="24"/>
        </w:rPr>
        <w:t>§ 185</w:t>
      </w:r>
      <w:r w:rsidRPr="000B3163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4</w:t>
      </w:r>
      <w:r w:rsidRPr="000B316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BF5647">
        <w:rPr>
          <w:rFonts w:ascii="Times New Roman" w:hAnsi="Times New Roman" w:cs="Times New Roman"/>
          <w:b/>
          <w:bCs/>
          <w:sz w:val="24"/>
          <w:szCs w:val="24"/>
        </w:rPr>
        <w:t>Avaliku sektori ü</w:t>
      </w:r>
      <w:r w:rsidR="00085C99">
        <w:rPr>
          <w:rFonts w:ascii="Times New Roman" w:hAnsi="Times New Roman" w:cs="Times New Roman"/>
          <w:b/>
          <w:bCs/>
          <w:sz w:val="24"/>
          <w:szCs w:val="24"/>
        </w:rPr>
        <w:t>ksuse</w:t>
      </w:r>
      <w:r w:rsidR="00BF5647">
        <w:rPr>
          <w:rFonts w:ascii="Times New Roman" w:hAnsi="Times New Roman" w:cs="Times New Roman"/>
          <w:b/>
          <w:bCs/>
          <w:sz w:val="24"/>
          <w:szCs w:val="24"/>
        </w:rPr>
        <w:t xml:space="preserve"> ja avaliku sektori </w:t>
      </w:r>
      <w:r w:rsidR="00085C99">
        <w:rPr>
          <w:rFonts w:ascii="Times New Roman" w:hAnsi="Times New Roman" w:cs="Times New Roman"/>
          <w:b/>
          <w:bCs/>
          <w:sz w:val="24"/>
          <w:szCs w:val="24"/>
        </w:rPr>
        <w:t>ühingu siseaudiitori</w:t>
      </w:r>
      <w:r w:rsidR="00BF5647">
        <w:rPr>
          <w:rFonts w:ascii="Times New Roman" w:hAnsi="Times New Roman" w:cs="Times New Roman"/>
          <w:b/>
          <w:bCs/>
          <w:sz w:val="24"/>
          <w:szCs w:val="24"/>
        </w:rPr>
        <w:t xml:space="preserve"> kutsetaseme </w:t>
      </w:r>
      <w:r w:rsidR="00085C99">
        <w:rPr>
          <w:rFonts w:ascii="Times New Roman" w:hAnsi="Times New Roman" w:cs="Times New Roman"/>
          <w:b/>
          <w:bCs/>
          <w:sz w:val="24"/>
          <w:szCs w:val="24"/>
        </w:rPr>
        <w:t>kehtivus</w:t>
      </w:r>
      <w:r w:rsidR="004815C4">
        <w:rPr>
          <w:rFonts w:ascii="Times New Roman" w:hAnsi="Times New Roman" w:cs="Times New Roman"/>
          <w:b/>
          <w:bCs/>
          <w:sz w:val="24"/>
          <w:szCs w:val="24"/>
        </w:rPr>
        <w:t xml:space="preserve"> ja nende pädevus</w:t>
      </w:r>
    </w:p>
    <w:p w14:paraId="0F2676EE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FB4506" w14:textId="7F6FC3C4" w:rsidR="004815C4" w:rsidRDefault="004815C4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0B3163">
        <w:rPr>
          <w:rFonts w:ascii="Times New Roman" w:hAnsi="Times New Roman" w:cs="Times New Roman"/>
          <w:sz w:val="24"/>
          <w:szCs w:val="24"/>
        </w:rPr>
        <w:t xml:space="preserve">Enne käesoleva seaduse jõustumist antud </w:t>
      </w:r>
      <w:r w:rsidR="000B3163" w:rsidRPr="000B3163">
        <w:rPr>
          <w:rFonts w:ascii="Times New Roman" w:hAnsi="Times New Roman" w:cs="Times New Roman"/>
          <w:sz w:val="24"/>
          <w:szCs w:val="24"/>
        </w:rPr>
        <w:t xml:space="preserve">avaliku sektori üksuse ja avaliku sektori ühingu siseaudiitori kutsetase </w:t>
      </w:r>
      <w:r w:rsidR="000B3163">
        <w:rPr>
          <w:rFonts w:ascii="Times New Roman" w:hAnsi="Times New Roman" w:cs="Times New Roman"/>
          <w:sz w:val="24"/>
          <w:szCs w:val="24"/>
        </w:rPr>
        <w:t>kehti</w:t>
      </w:r>
      <w:r w:rsidR="00085C99">
        <w:rPr>
          <w:rFonts w:ascii="Times New Roman" w:hAnsi="Times New Roman" w:cs="Times New Roman"/>
          <w:sz w:val="24"/>
          <w:szCs w:val="24"/>
        </w:rPr>
        <w:t>b</w:t>
      </w:r>
      <w:r w:rsidR="000B3163">
        <w:rPr>
          <w:rFonts w:ascii="Times New Roman" w:hAnsi="Times New Roman" w:cs="Times New Roman"/>
          <w:sz w:val="24"/>
          <w:szCs w:val="24"/>
        </w:rPr>
        <w:t xml:space="preserve"> seni</w:t>
      </w:r>
      <w:r w:rsidR="00BF5647">
        <w:rPr>
          <w:rFonts w:ascii="Times New Roman" w:hAnsi="Times New Roman" w:cs="Times New Roman"/>
          <w:sz w:val="24"/>
          <w:szCs w:val="24"/>
        </w:rPr>
        <w:t>,</w:t>
      </w:r>
      <w:r w:rsidR="000B3163">
        <w:rPr>
          <w:rFonts w:ascii="Times New Roman" w:hAnsi="Times New Roman" w:cs="Times New Roman"/>
          <w:sz w:val="24"/>
          <w:szCs w:val="24"/>
        </w:rPr>
        <w:t xml:space="preserve"> </w:t>
      </w:r>
      <w:bookmarkStart w:id="18" w:name="_Hlk168991144"/>
      <w:r w:rsidR="000B3163">
        <w:rPr>
          <w:rFonts w:ascii="Times New Roman" w:hAnsi="Times New Roman" w:cs="Times New Roman"/>
          <w:sz w:val="24"/>
          <w:szCs w:val="24"/>
        </w:rPr>
        <w:t xml:space="preserve">kuni </w:t>
      </w:r>
      <w:r w:rsidR="00A412B2">
        <w:rPr>
          <w:rFonts w:ascii="Times New Roman" w:hAnsi="Times New Roman" w:cs="Times New Roman"/>
          <w:sz w:val="24"/>
          <w:szCs w:val="24"/>
        </w:rPr>
        <w:t>nimetatud kutsetas</w:t>
      </w:r>
      <w:r w:rsidR="00BF5647">
        <w:rPr>
          <w:rFonts w:ascii="Times New Roman" w:hAnsi="Times New Roman" w:cs="Times New Roman"/>
          <w:sz w:val="24"/>
          <w:szCs w:val="24"/>
        </w:rPr>
        <w:t>eme saanud siseaudiitor</w:t>
      </w:r>
      <w:r w:rsidR="0007495D">
        <w:rPr>
          <w:rFonts w:ascii="Times New Roman" w:hAnsi="Times New Roman" w:cs="Times New Roman"/>
          <w:sz w:val="24"/>
          <w:szCs w:val="24"/>
        </w:rPr>
        <w:t>id</w:t>
      </w:r>
      <w:r w:rsidR="00D75E42">
        <w:rPr>
          <w:rFonts w:ascii="Times New Roman" w:hAnsi="Times New Roman" w:cs="Times New Roman"/>
          <w:sz w:val="24"/>
          <w:szCs w:val="24"/>
        </w:rPr>
        <w:t xml:space="preserve"> </w:t>
      </w:r>
      <w:r w:rsidR="00FE41EC">
        <w:rPr>
          <w:rFonts w:ascii="Times New Roman" w:hAnsi="Times New Roman" w:cs="Times New Roman"/>
          <w:sz w:val="24"/>
          <w:szCs w:val="24"/>
        </w:rPr>
        <w:t>täida</w:t>
      </w:r>
      <w:r w:rsidR="0007495D">
        <w:rPr>
          <w:rFonts w:ascii="Times New Roman" w:hAnsi="Times New Roman" w:cs="Times New Roman"/>
          <w:sz w:val="24"/>
          <w:szCs w:val="24"/>
        </w:rPr>
        <w:t>vad</w:t>
      </w:r>
      <w:r w:rsidR="00FE41EC">
        <w:rPr>
          <w:rFonts w:ascii="Times New Roman" w:hAnsi="Times New Roman" w:cs="Times New Roman"/>
          <w:sz w:val="24"/>
          <w:szCs w:val="24"/>
        </w:rPr>
        <w:t xml:space="preserve"> </w:t>
      </w:r>
      <w:r w:rsidR="00D75E42">
        <w:rPr>
          <w:rFonts w:ascii="Times New Roman" w:hAnsi="Times New Roman" w:cs="Times New Roman"/>
          <w:sz w:val="24"/>
          <w:szCs w:val="24"/>
        </w:rPr>
        <w:t>nõuetekohaselt</w:t>
      </w:r>
      <w:r w:rsidR="00BF5647">
        <w:rPr>
          <w:rFonts w:ascii="Times New Roman" w:hAnsi="Times New Roman" w:cs="Times New Roman"/>
          <w:sz w:val="24"/>
          <w:szCs w:val="24"/>
        </w:rPr>
        <w:t xml:space="preserve"> </w:t>
      </w:r>
      <w:r w:rsidR="00A412B2">
        <w:rPr>
          <w:rFonts w:ascii="Times New Roman" w:hAnsi="Times New Roman" w:cs="Times New Roman"/>
          <w:sz w:val="24"/>
          <w:szCs w:val="24"/>
        </w:rPr>
        <w:t xml:space="preserve">käesoleva seaduse § 67 lõikes </w:t>
      </w:r>
      <w:r w:rsidR="00795FD0">
        <w:rPr>
          <w:rFonts w:ascii="Times New Roman" w:hAnsi="Times New Roman" w:cs="Times New Roman"/>
          <w:sz w:val="24"/>
          <w:szCs w:val="24"/>
        </w:rPr>
        <w:t>3</w:t>
      </w:r>
      <w:r w:rsidR="00A412B2">
        <w:rPr>
          <w:rFonts w:ascii="Times New Roman" w:hAnsi="Times New Roman" w:cs="Times New Roman"/>
          <w:sz w:val="24"/>
          <w:szCs w:val="24"/>
        </w:rPr>
        <w:t xml:space="preserve"> ja</w:t>
      </w:r>
      <w:r w:rsidR="000B3163" w:rsidRPr="000B3163">
        <w:rPr>
          <w:rFonts w:ascii="Times New Roman" w:hAnsi="Times New Roman" w:cs="Times New Roman"/>
          <w:sz w:val="24"/>
          <w:szCs w:val="24"/>
        </w:rPr>
        <w:t xml:space="preserve"> § 159 </w:t>
      </w:r>
      <w:r w:rsidR="00A412B2">
        <w:rPr>
          <w:rFonts w:ascii="Times New Roman" w:hAnsi="Times New Roman" w:cs="Times New Roman"/>
          <w:sz w:val="24"/>
          <w:szCs w:val="24"/>
        </w:rPr>
        <w:t xml:space="preserve">lõikes 1 </w:t>
      </w:r>
      <w:r w:rsidR="000B3163" w:rsidRPr="000B3163">
        <w:rPr>
          <w:rFonts w:ascii="Times New Roman" w:hAnsi="Times New Roman" w:cs="Times New Roman"/>
          <w:sz w:val="24"/>
          <w:szCs w:val="24"/>
        </w:rPr>
        <w:t>sätestatud kohustus</w:t>
      </w:r>
      <w:r w:rsidR="00A412B2">
        <w:rPr>
          <w:rFonts w:ascii="Times New Roman" w:hAnsi="Times New Roman" w:cs="Times New Roman"/>
          <w:sz w:val="24"/>
          <w:szCs w:val="24"/>
        </w:rPr>
        <w:t>i</w:t>
      </w:r>
      <w:bookmarkEnd w:id="18"/>
      <w:r w:rsidR="000B3163" w:rsidRPr="000B3163">
        <w:rPr>
          <w:rFonts w:ascii="Times New Roman" w:hAnsi="Times New Roman" w:cs="Times New Roman"/>
          <w:sz w:val="24"/>
          <w:szCs w:val="24"/>
        </w:rPr>
        <w:t>.</w:t>
      </w:r>
      <w:r w:rsidR="000B31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B6C91A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968C62" w14:textId="04A7586A" w:rsidR="004815C4" w:rsidRDefault="004815C4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bookmarkStart w:id="19" w:name="_Hlk168646005"/>
      <w:r>
        <w:rPr>
          <w:rFonts w:ascii="Times New Roman" w:hAnsi="Times New Roman" w:cs="Times New Roman"/>
          <w:sz w:val="24"/>
          <w:szCs w:val="24"/>
        </w:rPr>
        <w:t>Kuni kutsetaseme kehtivuse lõppemiseni võib avaliku sektori üksuse siseaudiitor kutsetegevusega iseseisvalt tegeleda käesoleva seaduse § 12 lõikes 1 sätestatud avaliku sektori üksuses</w:t>
      </w:r>
      <w:r w:rsidRPr="004815C4">
        <w:rPr>
          <w:rFonts w:ascii="Times New Roman" w:hAnsi="Times New Roman" w:cs="Times New Roman"/>
          <w:sz w:val="24"/>
          <w:szCs w:val="24"/>
        </w:rPr>
        <w:t>.  </w:t>
      </w:r>
    </w:p>
    <w:p w14:paraId="5C0281D2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7B660D" w14:textId="7D7A926C" w:rsidR="00C62D3F" w:rsidRDefault="004815C4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</w:t>
      </w:r>
      <w:r w:rsidRPr="004815C4">
        <w:rPr>
          <w:rFonts w:ascii="Times New Roman" w:hAnsi="Times New Roman" w:cs="Times New Roman"/>
          <w:sz w:val="24"/>
          <w:szCs w:val="24"/>
        </w:rPr>
        <w:t xml:space="preserve">Kuni kutsetaseme kehtivuse lõppemiseni </w:t>
      </w:r>
      <w:r w:rsidR="00E206B8">
        <w:rPr>
          <w:rFonts w:ascii="Times New Roman" w:hAnsi="Times New Roman" w:cs="Times New Roman"/>
          <w:sz w:val="24"/>
          <w:szCs w:val="24"/>
        </w:rPr>
        <w:t>on</w:t>
      </w:r>
      <w:r w:rsidR="00E206B8" w:rsidRPr="004815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avaliku sektori ühingu siseaudiitor</w:t>
      </w:r>
      <w:r w:rsidR="00E206B8">
        <w:rPr>
          <w:rFonts w:ascii="Times New Roman" w:hAnsi="Times New Roman" w:cs="Times New Roman"/>
          <w:sz w:val="24"/>
          <w:szCs w:val="24"/>
        </w:rPr>
        <w:t>il õigus</w:t>
      </w:r>
      <w:r>
        <w:rPr>
          <w:rFonts w:ascii="Times New Roman" w:hAnsi="Times New Roman" w:cs="Times New Roman"/>
          <w:sz w:val="24"/>
          <w:szCs w:val="24"/>
        </w:rPr>
        <w:t xml:space="preserve"> kutsetegevusega iseseisvalt tegeleda </w:t>
      </w:r>
      <w:r w:rsidRPr="004815C4">
        <w:rPr>
          <w:rFonts w:ascii="Times New Roman" w:hAnsi="Times New Roman" w:cs="Times New Roman"/>
          <w:sz w:val="24"/>
          <w:szCs w:val="24"/>
        </w:rPr>
        <w:t>avaliku sektori üksuse enamusosalusega või valitseva mõju all olev</w:t>
      </w:r>
      <w:r>
        <w:rPr>
          <w:rFonts w:ascii="Times New Roman" w:hAnsi="Times New Roman" w:cs="Times New Roman"/>
          <w:sz w:val="24"/>
          <w:szCs w:val="24"/>
        </w:rPr>
        <w:t>as</w:t>
      </w:r>
      <w:r w:rsidRPr="004815C4">
        <w:rPr>
          <w:rFonts w:ascii="Times New Roman" w:hAnsi="Times New Roman" w:cs="Times New Roman"/>
          <w:sz w:val="24"/>
          <w:szCs w:val="24"/>
        </w:rPr>
        <w:t xml:space="preserve"> äriühing</w:t>
      </w:r>
      <w:r>
        <w:rPr>
          <w:rFonts w:ascii="Times New Roman" w:hAnsi="Times New Roman" w:cs="Times New Roman"/>
          <w:sz w:val="24"/>
          <w:szCs w:val="24"/>
        </w:rPr>
        <w:t>us</w:t>
      </w:r>
      <w:r w:rsidRPr="004815C4">
        <w:rPr>
          <w:rFonts w:ascii="Times New Roman" w:hAnsi="Times New Roman" w:cs="Times New Roman"/>
          <w:sz w:val="24"/>
          <w:szCs w:val="24"/>
        </w:rPr>
        <w:t>, sihtasutus</w:t>
      </w:r>
      <w:r>
        <w:rPr>
          <w:rFonts w:ascii="Times New Roman" w:hAnsi="Times New Roman" w:cs="Times New Roman"/>
          <w:sz w:val="24"/>
          <w:szCs w:val="24"/>
        </w:rPr>
        <w:t>es</w:t>
      </w:r>
      <w:r w:rsidRPr="004815C4">
        <w:rPr>
          <w:rFonts w:ascii="Times New Roman" w:hAnsi="Times New Roman" w:cs="Times New Roman"/>
          <w:sz w:val="24"/>
          <w:szCs w:val="24"/>
        </w:rPr>
        <w:t>, mittetulundusühing</w:t>
      </w:r>
      <w:r>
        <w:rPr>
          <w:rFonts w:ascii="Times New Roman" w:hAnsi="Times New Roman" w:cs="Times New Roman"/>
          <w:sz w:val="24"/>
          <w:szCs w:val="24"/>
        </w:rPr>
        <w:t>us</w:t>
      </w:r>
      <w:r w:rsidRPr="004815C4">
        <w:rPr>
          <w:rFonts w:ascii="Times New Roman" w:hAnsi="Times New Roman" w:cs="Times New Roman"/>
          <w:sz w:val="24"/>
          <w:szCs w:val="24"/>
        </w:rPr>
        <w:t xml:space="preserve"> või konsolideerimisgrup</w:t>
      </w:r>
      <w:r>
        <w:rPr>
          <w:rFonts w:ascii="Times New Roman" w:hAnsi="Times New Roman" w:cs="Times New Roman"/>
          <w:sz w:val="24"/>
          <w:szCs w:val="24"/>
        </w:rPr>
        <w:t>is</w:t>
      </w:r>
      <w:bookmarkEnd w:id="19"/>
      <w:r>
        <w:rPr>
          <w:rFonts w:ascii="Times New Roman" w:hAnsi="Times New Roman" w:cs="Times New Roman"/>
          <w:sz w:val="24"/>
          <w:szCs w:val="24"/>
        </w:rPr>
        <w:t>.“</w:t>
      </w:r>
      <w:r w:rsidR="00FA7FA0">
        <w:rPr>
          <w:rFonts w:ascii="Times New Roman" w:hAnsi="Times New Roman" w:cs="Times New Roman"/>
          <w:sz w:val="24"/>
          <w:szCs w:val="24"/>
        </w:rPr>
        <w:t>.</w:t>
      </w:r>
    </w:p>
    <w:p w14:paraId="6B39515C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D2520B" w14:textId="2C559B73" w:rsidR="00D21F60" w:rsidRDefault="0033437E" w:rsidP="00C7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37E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3437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D21F60">
        <w:rPr>
          <w:rFonts w:ascii="Times New Roman" w:hAnsi="Times New Roman" w:cs="Times New Roman"/>
          <w:b/>
          <w:bCs/>
          <w:sz w:val="24"/>
          <w:szCs w:val="24"/>
        </w:rPr>
        <w:t xml:space="preserve">Vabariigi </w:t>
      </w:r>
      <w:r w:rsidR="0079142F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D21F60">
        <w:rPr>
          <w:rFonts w:ascii="Times New Roman" w:hAnsi="Times New Roman" w:cs="Times New Roman"/>
          <w:b/>
          <w:bCs/>
          <w:sz w:val="24"/>
          <w:szCs w:val="24"/>
        </w:rPr>
        <w:t>alitsuse seaduse muutmine</w:t>
      </w:r>
    </w:p>
    <w:p w14:paraId="33AAB3A8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C8792A" w14:textId="60A84D4F" w:rsidR="00D21F60" w:rsidRPr="00D21F60" w:rsidRDefault="00D21F60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commentRangeStart w:id="20"/>
      <w:r w:rsidRPr="00D21F60">
        <w:rPr>
          <w:rFonts w:ascii="Times New Roman" w:hAnsi="Times New Roman" w:cs="Times New Roman"/>
          <w:sz w:val="24"/>
          <w:szCs w:val="24"/>
        </w:rPr>
        <w:t xml:space="preserve">Vabariigi </w:t>
      </w:r>
      <w:r w:rsidR="0079142F">
        <w:rPr>
          <w:rFonts w:ascii="Times New Roman" w:hAnsi="Times New Roman" w:cs="Times New Roman"/>
          <w:sz w:val="24"/>
          <w:szCs w:val="24"/>
        </w:rPr>
        <w:t>V</w:t>
      </w:r>
      <w:r w:rsidRPr="00D21F60">
        <w:rPr>
          <w:rFonts w:ascii="Times New Roman" w:hAnsi="Times New Roman" w:cs="Times New Roman"/>
          <w:sz w:val="24"/>
          <w:szCs w:val="24"/>
        </w:rPr>
        <w:t xml:space="preserve">alitsuse seaduses </w:t>
      </w:r>
      <w:commentRangeEnd w:id="20"/>
      <w:r w:rsidR="007A24BC">
        <w:rPr>
          <w:rStyle w:val="Kommentaariviide"/>
        </w:rPr>
        <w:commentReference w:id="20"/>
      </w:r>
      <w:r w:rsidRPr="00D21F60">
        <w:rPr>
          <w:rFonts w:ascii="Times New Roman" w:hAnsi="Times New Roman" w:cs="Times New Roman"/>
          <w:sz w:val="24"/>
          <w:szCs w:val="24"/>
        </w:rPr>
        <w:t>tehakse järgmised muudatused:</w:t>
      </w:r>
    </w:p>
    <w:p w14:paraId="170476B1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74B51F4" w14:textId="5185D9E1" w:rsidR="00D21F60" w:rsidRDefault="00D21F60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1) </w:t>
      </w:r>
      <w:r w:rsidR="0079142F" w:rsidRPr="0079142F">
        <w:rPr>
          <w:rFonts w:ascii="Times New Roman" w:hAnsi="Times New Roman" w:cs="Times New Roman"/>
          <w:sz w:val="24"/>
          <w:szCs w:val="24"/>
        </w:rPr>
        <w:t>para</w:t>
      </w:r>
      <w:r w:rsidR="0079142F">
        <w:rPr>
          <w:rFonts w:ascii="Times New Roman" w:hAnsi="Times New Roman" w:cs="Times New Roman"/>
          <w:sz w:val="24"/>
          <w:szCs w:val="24"/>
        </w:rPr>
        <w:t xml:space="preserve">grahvi </w:t>
      </w:r>
      <w:r w:rsidR="005F6EDC">
        <w:rPr>
          <w:rFonts w:ascii="Times New Roman" w:hAnsi="Times New Roman" w:cs="Times New Roman"/>
          <w:sz w:val="24"/>
          <w:szCs w:val="24"/>
        </w:rPr>
        <w:t>92</w:t>
      </w:r>
      <w:r w:rsidR="005F6EDC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5F6EDC" w:rsidRPr="005F6EDC">
        <w:rPr>
          <w:rFonts w:ascii="Times New Roman" w:hAnsi="Times New Roman" w:cs="Times New Roman"/>
          <w:sz w:val="24"/>
          <w:szCs w:val="24"/>
        </w:rPr>
        <w:t>lõiget 1</w:t>
      </w:r>
      <w:r w:rsidR="005F6ED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795E47">
        <w:rPr>
          <w:rFonts w:ascii="Times New Roman" w:hAnsi="Times New Roman" w:cs="Times New Roman"/>
          <w:sz w:val="24"/>
          <w:szCs w:val="24"/>
        </w:rPr>
        <w:t>täiendataks</w:t>
      </w:r>
      <w:r w:rsidR="008A26F4">
        <w:rPr>
          <w:rFonts w:ascii="Times New Roman" w:hAnsi="Times New Roman" w:cs="Times New Roman"/>
          <w:sz w:val="24"/>
          <w:szCs w:val="24"/>
        </w:rPr>
        <w:t xml:space="preserve">e </w:t>
      </w:r>
      <w:r w:rsidR="00795E47">
        <w:rPr>
          <w:rFonts w:ascii="Times New Roman" w:hAnsi="Times New Roman" w:cs="Times New Roman"/>
          <w:sz w:val="24"/>
          <w:szCs w:val="24"/>
        </w:rPr>
        <w:t>punktiga 5 järgmises sõnastuses</w:t>
      </w:r>
      <w:r w:rsidR="0079142F">
        <w:rPr>
          <w:rFonts w:ascii="Times New Roman" w:hAnsi="Times New Roman" w:cs="Times New Roman"/>
          <w:sz w:val="24"/>
          <w:szCs w:val="24"/>
        </w:rPr>
        <w:t>:</w:t>
      </w:r>
    </w:p>
    <w:p w14:paraId="595367BE" w14:textId="17CF1715" w:rsidR="00795E47" w:rsidRDefault="00795E47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„5) </w:t>
      </w:r>
      <w:r w:rsidRPr="00795E47">
        <w:rPr>
          <w:rFonts w:ascii="Times New Roman" w:hAnsi="Times New Roman" w:cs="Times New Roman"/>
          <w:sz w:val="24"/>
          <w:szCs w:val="24"/>
        </w:rPr>
        <w:t xml:space="preserve">asutuse tegevust ja </w:t>
      </w:r>
      <w:commentRangeStart w:id="21"/>
      <w:r w:rsidRPr="00795E47">
        <w:rPr>
          <w:rFonts w:ascii="Times New Roman" w:hAnsi="Times New Roman" w:cs="Times New Roman"/>
          <w:sz w:val="24"/>
          <w:szCs w:val="24"/>
        </w:rPr>
        <w:t xml:space="preserve">sisekontrollisüsteemi </w:t>
      </w:r>
      <w:commentRangeEnd w:id="21"/>
      <w:r w:rsidR="009C70E7">
        <w:rPr>
          <w:rStyle w:val="Kommentaariviide"/>
        </w:rPr>
        <w:commentReference w:id="21"/>
      </w:r>
      <w:r w:rsidRPr="00795E47">
        <w:rPr>
          <w:rFonts w:ascii="Times New Roman" w:hAnsi="Times New Roman" w:cs="Times New Roman"/>
          <w:sz w:val="24"/>
          <w:szCs w:val="24"/>
        </w:rPr>
        <w:t>tõhusust mõjutada võivate riskide tuvastamise, hindamise ja haldamise</w:t>
      </w:r>
      <w:r>
        <w:rPr>
          <w:rFonts w:ascii="Times New Roman" w:hAnsi="Times New Roman" w:cs="Times New Roman"/>
          <w:sz w:val="24"/>
          <w:szCs w:val="24"/>
        </w:rPr>
        <w:t>.“;</w:t>
      </w:r>
    </w:p>
    <w:p w14:paraId="4AE6C19D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AC7A57" w14:textId="1B4F43BF" w:rsidR="008A26F4" w:rsidRPr="008A26F4" w:rsidRDefault="008A26F4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6F4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paragrahvi 92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täiendatakse lõikega</w:t>
      </w:r>
      <w:r w:rsidR="005F6E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04080DF7" w14:textId="018FEF29" w:rsidR="00F5418C" w:rsidRPr="006C56BD" w:rsidRDefault="0079142F" w:rsidP="00C7070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„(1</w:t>
      </w:r>
      <w:r w:rsidR="008A26F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F5418C">
        <w:rPr>
          <w:rFonts w:ascii="Times New Roman" w:hAnsi="Times New Roman" w:cs="Times New Roman"/>
          <w:sz w:val="24"/>
          <w:szCs w:val="24"/>
        </w:rPr>
        <w:t xml:space="preserve">) </w:t>
      </w:r>
      <w:r w:rsidR="00F5418C" w:rsidRPr="00F5418C">
        <w:rPr>
          <w:rFonts w:ascii="Times New Roman" w:hAnsi="Times New Roman" w:cs="Times New Roman"/>
          <w:sz w:val="24"/>
          <w:szCs w:val="24"/>
        </w:rPr>
        <w:t>Asjakohase ja usaldusväärse juhtimise tagamiseks peab valitsusasutuses ja valitsusasutuse hallatavas riigiasutuses toimima tõhus juhtimissüsteem, mis on proportsionaalne asutuse tegevuse laadi, ulatuse ja keerukuse astmega ning mis tagab:</w:t>
      </w:r>
    </w:p>
    <w:p w14:paraId="440C790C" w14:textId="162D54A8" w:rsidR="00F5418C" w:rsidRPr="00F5418C" w:rsidRDefault="00F5418C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F5418C">
        <w:rPr>
          <w:rFonts w:ascii="Times New Roman" w:hAnsi="Times New Roman" w:cs="Times New Roman"/>
          <w:sz w:val="24"/>
          <w:szCs w:val="24"/>
        </w:rPr>
        <w:t>organisatsioonistruktuuri läbipaistvuse</w:t>
      </w:r>
      <w:r w:rsidR="0007495D">
        <w:rPr>
          <w:rFonts w:ascii="Times New Roman" w:hAnsi="Times New Roman" w:cs="Times New Roman"/>
          <w:sz w:val="24"/>
          <w:szCs w:val="24"/>
        </w:rPr>
        <w:t>;</w:t>
      </w:r>
      <w:r w:rsidRPr="00F541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8CA3AB" w14:textId="64156EC5" w:rsidR="00F5418C" w:rsidRPr="00F5418C" w:rsidRDefault="00F5418C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F5418C">
        <w:rPr>
          <w:rFonts w:ascii="Times New Roman" w:hAnsi="Times New Roman" w:cs="Times New Roman"/>
          <w:sz w:val="24"/>
          <w:szCs w:val="24"/>
        </w:rPr>
        <w:t>heade juhtimistavade järgimise</w:t>
      </w:r>
      <w:r w:rsidR="0007495D">
        <w:rPr>
          <w:rFonts w:ascii="Times New Roman" w:hAnsi="Times New Roman" w:cs="Times New Roman"/>
          <w:sz w:val="24"/>
          <w:szCs w:val="24"/>
        </w:rPr>
        <w:t>;</w:t>
      </w:r>
      <w:r w:rsidRPr="00F541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6F9697" w14:textId="25476F2F" w:rsidR="00F5418C" w:rsidRPr="00F5418C" w:rsidRDefault="00F5418C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F5418C">
        <w:rPr>
          <w:rFonts w:ascii="Times New Roman" w:hAnsi="Times New Roman" w:cs="Times New Roman"/>
          <w:sz w:val="24"/>
          <w:szCs w:val="24"/>
        </w:rPr>
        <w:t>ülesannete asjakohase lahususe ja vastutusalade selge jaotuse</w:t>
      </w:r>
      <w:r w:rsidR="0007495D">
        <w:rPr>
          <w:rFonts w:ascii="Times New Roman" w:hAnsi="Times New Roman" w:cs="Times New Roman"/>
          <w:sz w:val="24"/>
          <w:szCs w:val="24"/>
        </w:rPr>
        <w:t>;</w:t>
      </w:r>
      <w:r w:rsidRPr="00F541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F0CC8F" w14:textId="341AADEB" w:rsidR="00F5418C" w:rsidRPr="00F5418C" w:rsidRDefault="00F5418C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F5418C">
        <w:rPr>
          <w:rFonts w:ascii="Times New Roman" w:hAnsi="Times New Roman" w:cs="Times New Roman"/>
          <w:sz w:val="24"/>
          <w:szCs w:val="24"/>
        </w:rPr>
        <w:t>usaldusväärse ja asjakohase informatsiooni alusel</w:t>
      </w:r>
      <w:r w:rsidR="00C404B3">
        <w:rPr>
          <w:rFonts w:ascii="Times New Roman" w:hAnsi="Times New Roman" w:cs="Times New Roman"/>
          <w:sz w:val="24"/>
          <w:szCs w:val="24"/>
        </w:rPr>
        <w:t xml:space="preserve"> </w:t>
      </w:r>
      <w:r w:rsidR="00126DFD" w:rsidRPr="00F5418C">
        <w:rPr>
          <w:rFonts w:ascii="Times New Roman" w:hAnsi="Times New Roman" w:cs="Times New Roman"/>
          <w:sz w:val="24"/>
          <w:szCs w:val="24"/>
        </w:rPr>
        <w:t>otsuste vastuvõtmise</w:t>
      </w:r>
      <w:r w:rsidR="0007495D">
        <w:rPr>
          <w:rFonts w:ascii="Times New Roman" w:hAnsi="Times New Roman" w:cs="Times New Roman"/>
          <w:sz w:val="24"/>
          <w:szCs w:val="24"/>
        </w:rPr>
        <w:t>;</w:t>
      </w:r>
    </w:p>
    <w:p w14:paraId="79A88355" w14:textId="77777777" w:rsidR="00933EB4" w:rsidRDefault="00F5418C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F5418C">
        <w:rPr>
          <w:rFonts w:ascii="Times New Roman" w:hAnsi="Times New Roman" w:cs="Times New Roman"/>
          <w:sz w:val="24"/>
          <w:szCs w:val="24"/>
        </w:rPr>
        <w:t>tõhusa sisekontrollisüsteemi toimimise</w:t>
      </w:r>
      <w:r>
        <w:rPr>
          <w:rFonts w:ascii="Times New Roman" w:hAnsi="Times New Roman" w:cs="Times New Roman"/>
          <w:sz w:val="24"/>
          <w:szCs w:val="24"/>
        </w:rPr>
        <w:t>.</w:t>
      </w:r>
      <w:r w:rsidR="008A26F4">
        <w:rPr>
          <w:rFonts w:ascii="Times New Roman" w:hAnsi="Times New Roman" w:cs="Times New Roman"/>
          <w:sz w:val="24"/>
          <w:szCs w:val="24"/>
        </w:rPr>
        <w:t>“;</w:t>
      </w:r>
    </w:p>
    <w:p w14:paraId="334B3E1D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46B83C" w14:textId="0BFB0626" w:rsidR="006C56BD" w:rsidRDefault="00933EB4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5965CF" w:rsidRPr="005965C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965CF"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6C56BD">
        <w:rPr>
          <w:rFonts w:ascii="Times New Roman" w:hAnsi="Times New Roman" w:cs="Times New Roman"/>
          <w:sz w:val="24"/>
          <w:szCs w:val="24"/>
        </w:rPr>
        <w:t>92</w:t>
      </w:r>
      <w:r w:rsidR="006C56BD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6C56BD">
        <w:rPr>
          <w:rFonts w:ascii="Times New Roman" w:hAnsi="Times New Roman" w:cs="Times New Roman"/>
          <w:sz w:val="24"/>
          <w:szCs w:val="24"/>
        </w:rPr>
        <w:t>lõiget 3 täiend</w:t>
      </w:r>
      <w:r w:rsidR="005F6EDC">
        <w:rPr>
          <w:rFonts w:ascii="Times New Roman" w:hAnsi="Times New Roman" w:cs="Times New Roman"/>
          <w:sz w:val="24"/>
          <w:szCs w:val="24"/>
        </w:rPr>
        <w:t>a</w:t>
      </w:r>
      <w:r w:rsidR="006C56BD">
        <w:rPr>
          <w:rFonts w:ascii="Times New Roman" w:hAnsi="Times New Roman" w:cs="Times New Roman"/>
          <w:sz w:val="24"/>
          <w:szCs w:val="24"/>
        </w:rPr>
        <w:t xml:space="preserve">takse </w:t>
      </w:r>
      <w:r w:rsidR="00126DFD">
        <w:rPr>
          <w:rFonts w:ascii="Times New Roman" w:hAnsi="Times New Roman" w:cs="Times New Roman"/>
          <w:sz w:val="24"/>
          <w:szCs w:val="24"/>
        </w:rPr>
        <w:t>teise</w:t>
      </w:r>
      <w:r w:rsidR="00FA7FA0">
        <w:rPr>
          <w:rFonts w:ascii="Times New Roman" w:hAnsi="Times New Roman" w:cs="Times New Roman"/>
          <w:sz w:val="24"/>
          <w:szCs w:val="24"/>
        </w:rPr>
        <w:t xml:space="preserve"> </w:t>
      </w:r>
      <w:r w:rsidR="006C56BD">
        <w:rPr>
          <w:rFonts w:ascii="Times New Roman" w:hAnsi="Times New Roman" w:cs="Times New Roman"/>
          <w:sz w:val="24"/>
          <w:szCs w:val="24"/>
        </w:rPr>
        <w:t>lausega</w:t>
      </w:r>
      <w:r w:rsidR="00FA7FA0">
        <w:rPr>
          <w:rFonts w:ascii="Times New Roman" w:hAnsi="Times New Roman" w:cs="Times New Roman"/>
          <w:sz w:val="24"/>
          <w:szCs w:val="24"/>
        </w:rPr>
        <w:t xml:space="preserve"> järgmises sõnastuses</w:t>
      </w:r>
      <w:r w:rsidR="006C56BD">
        <w:rPr>
          <w:rFonts w:ascii="Times New Roman" w:hAnsi="Times New Roman" w:cs="Times New Roman"/>
          <w:sz w:val="24"/>
          <w:szCs w:val="24"/>
        </w:rPr>
        <w:t>:</w:t>
      </w:r>
    </w:p>
    <w:p w14:paraId="71C12064" w14:textId="282127A9" w:rsidR="006C56BD" w:rsidRDefault="006C56BD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07495D" w:rsidRPr="0007495D">
        <w:rPr>
          <w:rFonts w:ascii="Times New Roman" w:hAnsi="Times New Roman" w:cs="Times New Roman"/>
          <w:sz w:val="24"/>
          <w:szCs w:val="24"/>
        </w:rPr>
        <w:t>Siseaudiitori või siseauditi üksuse puudumise korral peab asutuse juht tõendama, et sisekontrollisüsteem hõlmab asutuse kõiki juhtimis- ja tegevustasandeid, juhtkonna kehtestatud eeskirjad, protseduurireeglid, limiidid ja muud normid vastavad õigusaktides sätestatud nõuetele ning asutuse tegevuse eesmärgipärasuse ja otstarbekuse tagamiseks rakendatakse neid pidevalt ja tulemuslikult.“;</w:t>
      </w:r>
    </w:p>
    <w:p w14:paraId="1330B37B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94A6ED" w14:textId="497B1DBD" w:rsidR="008519EC" w:rsidRDefault="00933EB4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519EC" w:rsidRPr="008519E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519EC">
        <w:rPr>
          <w:rFonts w:ascii="Times New Roman" w:hAnsi="Times New Roman" w:cs="Times New Roman"/>
          <w:sz w:val="24"/>
          <w:szCs w:val="24"/>
        </w:rPr>
        <w:t xml:space="preserve"> paragrahvi 92</w:t>
      </w:r>
      <w:r w:rsidR="008519E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519EC">
        <w:rPr>
          <w:rFonts w:ascii="Times New Roman" w:hAnsi="Times New Roman" w:cs="Times New Roman"/>
          <w:sz w:val="24"/>
          <w:szCs w:val="24"/>
        </w:rPr>
        <w:t xml:space="preserve"> lõige 4 tunnistatakse kehtetuks;</w:t>
      </w:r>
    </w:p>
    <w:p w14:paraId="6F4E414A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8031E8" w14:textId="38278DF6" w:rsidR="008519EC" w:rsidRDefault="00933EB4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8519EC" w:rsidRPr="008519E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519EC">
        <w:rPr>
          <w:rFonts w:ascii="Times New Roman" w:hAnsi="Times New Roman" w:cs="Times New Roman"/>
          <w:sz w:val="24"/>
          <w:szCs w:val="24"/>
        </w:rPr>
        <w:t xml:space="preserve"> paragrahvi 92</w:t>
      </w:r>
      <w:r w:rsidR="008519EC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="008519EC">
        <w:rPr>
          <w:rFonts w:ascii="Times New Roman" w:hAnsi="Times New Roman" w:cs="Times New Roman"/>
          <w:sz w:val="24"/>
          <w:szCs w:val="24"/>
        </w:rPr>
        <w:t>lõige 1</w:t>
      </w:r>
      <w:r w:rsidR="005F6EDC">
        <w:rPr>
          <w:rFonts w:ascii="Times New Roman" w:hAnsi="Times New Roman" w:cs="Times New Roman"/>
          <w:sz w:val="24"/>
          <w:szCs w:val="24"/>
        </w:rPr>
        <w:t xml:space="preserve"> </w:t>
      </w:r>
      <w:r w:rsidR="008519EC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7C0CA935" w14:textId="08FC9FF5" w:rsidR="008519EC" w:rsidRPr="008519EC" w:rsidRDefault="008519EC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„(1) </w:t>
      </w:r>
      <w:r w:rsidRPr="008519EC">
        <w:rPr>
          <w:rFonts w:ascii="Times New Roman" w:hAnsi="Times New Roman" w:cs="Times New Roman"/>
          <w:sz w:val="24"/>
          <w:szCs w:val="24"/>
        </w:rPr>
        <w:t>Rahandusministeerium:</w:t>
      </w:r>
    </w:p>
    <w:p w14:paraId="0CC44560" w14:textId="545C6F35" w:rsidR="008519EC" w:rsidRPr="008519EC" w:rsidRDefault="008519EC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8519EC">
        <w:rPr>
          <w:rFonts w:ascii="Times New Roman" w:hAnsi="Times New Roman" w:cs="Times New Roman"/>
          <w:sz w:val="24"/>
          <w:szCs w:val="24"/>
        </w:rPr>
        <w:t>annab metoodilisi juhendeid täidesaatva riigivõimu asutuste sisekontrollisüsteemi rakendamiseks ja hindamiseks ning teeb ettepanekuid sisekontrolli tõhustamiseks;</w:t>
      </w:r>
    </w:p>
    <w:p w14:paraId="3ACC3EFC" w14:textId="607DEC02" w:rsidR="00D21F60" w:rsidRDefault="008519EC" w:rsidP="00C7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8519EC">
        <w:rPr>
          <w:rFonts w:ascii="Times New Roman" w:hAnsi="Times New Roman" w:cs="Times New Roman"/>
          <w:sz w:val="24"/>
          <w:szCs w:val="24"/>
        </w:rPr>
        <w:t>nõustab täidesaatva riigivõimu asutusi siseaudiitori kutsetegevuse korraldamisel ja selle kvaliteedi hindamisel ning teeb ettepanekuid siseauditi paremaks korraldamiseks</w:t>
      </w:r>
      <w:r>
        <w:rPr>
          <w:rFonts w:ascii="Times New Roman" w:hAnsi="Times New Roman" w:cs="Times New Roman"/>
          <w:sz w:val="24"/>
          <w:szCs w:val="24"/>
        </w:rPr>
        <w:t>.“</w:t>
      </w:r>
      <w:r w:rsidR="00126DFD">
        <w:rPr>
          <w:rFonts w:ascii="Times New Roman" w:hAnsi="Times New Roman" w:cs="Times New Roman"/>
          <w:sz w:val="24"/>
          <w:szCs w:val="24"/>
        </w:rPr>
        <w:t>.</w:t>
      </w:r>
    </w:p>
    <w:p w14:paraId="35C4C89B" w14:textId="77777777" w:rsidR="00FA7FA0" w:rsidRDefault="00FA7FA0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FDB91A" w14:textId="77777777" w:rsidR="0033437E" w:rsidRDefault="0033437E" w:rsidP="00FA7F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C70B14E" w14:textId="77777777" w:rsidR="00FA7FA0" w:rsidRDefault="00FA7FA0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165FEE" w14:textId="77777777" w:rsidR="0033437E" w:rsidRPr="0033437E" w:rsidRDefault="0033437E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3458F3" w14:textId="77777777" w:rsidR="0033437E" w:rsidRPr="0033437E" w:rsidRDefault="0033437E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37E">
        <w:rPr>
          <w:rFonts w:ascii="Times New Roman" w:hAnsi="Times New Roman" w:cs="Times New Roman"/>
          <w:sz w:val="24"/>
          <w:szCs w:val="24"/>
        </w:rPr>
        <w:t xml:space="preserve">Lauri </w:t>
      </w:r>
      <w:proofErr w:type="spellStart"/>
      <w:r w:rsidRPr="0033437E">
        <w:rPr>
          <w:rFonts w:ascii="Times New Roman" w:hAnsi="Times New Roman" w:cs="Times New Roman"/>
          <w:sz w:val="24"/>
          <w:szCs w:val="24"/>
        </w:rPr>
        <w:t>Hussar</w:t>
      </w:r>
      <w:proofErr w:type="spellEnd"/>
    </w:p>
    <w:p w14:paraId="14452C16" w14:textId="77777777" w:rsidR="0033437E" w:rsidRPr="0033437E" w:rsidRDefault="0033437E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37E">
        <w:rPr>
          <w:rFonts w:ascii="Times New Roman" w:hAnsi="Times New Roman" w:cs="Times New Roman"/>
          <w:sz w:val="24"/>
          <w:szCs w:val="24"/>
        </w:rPr>
        <w:t>Riigikogu esimees</w:t>
      </w:r>
    </w:p>
    <w:p w14:paraId="1F1861D4" w14:textId="77777777" w:rsidR="0033437E" w:rsidRPr="0033437E" w:rsidRDefault="0033437E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37E">
        <w:rPr>
          <w:rFonts w:ascii="Times New Roman" w:hAnsi="Times New Roman" w:cs="Times New Roman"/>
          <w:sz w:val="24"/>
          <w:szCs w:val="24"/>
        </w:rPr>
        <w:t>Tallinn                                                  2024</w:t>
      </w:r>
    </w:p>
    <w:p w14:paraId="056DCCCC" w14:textId="79BB5984" w:rsidR="0033437E" w:rsidRPr="0033437E" w:rsidRDefault="0033437E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0566C39" w14:textId="77777777" w:rsidR="0033437E" w:rsidRPr="0033437E" w:rsidRDefault="0033437E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37E">
        <w:rPr>
          <w:rFonts w:ascii="Times New Roman" w:hAnsi="Times New Roman" w:cs="Times New Roman"/>
          <w:sz w:val="24"/>
          <w:szCs w:val="24"/>
        </w:rPr>
        <w:t>Algatab Vabariigi Valitsus                                                        2024</w:t>
      </w:r>
    </w:p>
    <w:p w14:paraId="6E82B6CC" w14:textId="77777777" w:rsidR="0033437E" w:rsidRPr="0033437E" w:rsidRDefault="0033437E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1B96D6" w14:textId="27ABA620" w:rsidR="0033437E" w:rsidRDefault="0033437E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37E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3B6F4D83" w14:textId="77777777" w:rsidR="000D1071" w:rsidRDefault="000D1071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25E55D" w14:textId="77777777" w:rsidR="00F23855" w:rsidRDefault="00F23855" w:rsidP="00C7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23855" w:rsidSect="00C7070B">
      <w:footerReference w:type="default" r:id="rId11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7" w:author="Katariina Kärsten" w:date="2024-10-24T12:14:00Z" w:initials="KK">
    <w:p w14:paraId="58725965" w14:textId="77777777" w:rsidR="00B42448" w:rsidRDefault="00B42448" w:rsidP="00B42448">
      <w:pPr>
        <w:pStyle w:val="Kommentaaritekst"/>
      </w:pPr>
      <w:r>
        <w:rPr>
          <w:rStyle w:val="Kommentaariviide"/>
        </w:rPr>
        <w:annotationRef/>
      </w:r>
      <w:r>
        <w:t xml:space="preserve">Siin on kenasti üles loetud kõik väljajäetava tekstiosa esinemiskohad paragrahvis. Kuna välja jäetakse need kõik, siis saaks ka lühemalt, vrd § 1 p 24: </w:t>
      </w:r>
    </w:p>
    <w:p w14:paraId="24DB4E31" w14:textId="77777777" w:rsidR="00B42448" w:rsidRDefault="00B42448" w:rsidP="00B42448">
      <w:pPr>
        <w:pStyle w:val="Kommentaaritekst"/>
      </w:pPr>
      <w:r>
        <w:rPr>
          <w:i/>
          <w:iCs/>
        </w:rPr>
        <w:t xml:space="preserve">paragrahvi 37 tekstist jäetakse välja tekstiosa "või kutsetase" vastavas käändes; </w:t>
      </w:r>
    </w:p>
  </w:comment>
  <w:comment w:id="8" w:author="Katariina Kärsten" w:date="2024-10-24T12:06:00Z" w:initials="KK">
    <w:p w14:paraId="7A0864DB" w14:textId="616FB1B9" w:rsidR="00B42448" w:rsidRDefault="00B42448" w:rsidP="00B42448">
      <w:pPr>
        <w:pStyle w:val="Kommentaaritekst"/>
      </w:pPr>
      <w:r>
        <w:rPr>
          <w:rStyle w:val="Kommentaariviide"/>
        </w:rPr>
        <w:annotationRef/>
      </w:r>
      <w:r>
        <w:t xml:space="preserve">Kui "vastavas käändes", siis väljajäetava tekstiosa esitame nimetavas käändes. </w:t>
      </w:r>
    </w:p>
  </w:comment>
  <w:comment w:id="13" w:author="Katariina Kärsten" w:date="2024-10-24T12:22:00Z" w:initials="KK">
    <w:p w14:paraId="7D076BE0" w14:textId="77777777" w:rsidR="00227278" w:rsidRDefault="00227278" w:rsidP="00227278">
      <w:pPr>
        <w:pStyle w:val="Kommentaaritekst"/>
      </w:pPr>
      <w:r>
        <w:rPr>
          <w:rStyle w:val="Kommentaariviide"/>
        </w:rPr>
        <w:annotationRef/>
      </w:r>
      <w:r>
        <w:t xml:space="preserve">Lõikes esineb "või kutsetaseme" kaks korda ja on samas käändes, seepärast lisame siin "läbivalt". Vt HÕNTE käsiraamatus § 34 komm 17. </w:t>
      </w:r>
    </w:p>
  </w:comment>
  <w:comment w:id="17" w:author="Katariina Kärsten" w:date="2024-10-25T10:07:00Z" w:initials="KK">
    <w:p w14:paraId="0E53FD5F" w14:textId="77777777" w:rsidR="00C704D5" w:rsidRDefault="00C704D5" w:rsidP="00C704D5">
      <w:pPr>
        <w:pStyle w:val="Kommentaaritekst"/>
      </w:pPr>
      <w:r>
        <w:rPr>
          <w:rStyle w:val="Kommentaariviide"/>
        </w:rPr>
        <w:annotationRef/>
      </w:r>
      <w:r>
        <w:t xml:space="preserve">Kehtivas AudS-s on olemas § 185­-2. Palume SK-s märkida, millises eelnõus on kasutatud § 185-3, et oleks võimalik eelnõude menetlust paralleelselt jälgida ja numeratsiooni vajadusel parandada. </w:t>
      </w:r>
    </w:p>
  </w:comment>
  <w:comment w:id="20" w:author="Katariina Kärsten" w:date="2024-10-25T11:59:00Z" w:initials="KK">
    <w:p w14:paraId="38077BC0" w14:textId="77777777" w:rsidR="007A24BC" w:rsidRDefault="007A24BC" w:rsidP="007A24BC">
      <w:pPr>
        <w:pStyle w:val="Kommentaaritekst"/>
      </w:pPr>
      <w:r>
        <w:rPr>
          <w:rStyle w:val="Kommentaariviide"/>
        </w:rPr>
        <w:annotationRef/>
      </w:r>
      <w:r>
        <w:t>Kavandatud muudatustest tulenevalt kasutatakse VVS-i peatükis 6</w:t>
      </w:r>
      <w:r>
        <w:rPr>
          <w:vertAlign w:val="superscript"/>
        </w:rPr>
        <w:t>1</w:t>
      </w:r>
      <w:r>
        <w:t xml:space="preserve"> paralleelselt mõisteid sisekontrolli süsteem, sisekontrollisüsteem, sisekontroll ning siseaudiitori kutsetegevus, siseaudit. </w:t>
      </w:r>
    </w:p>
    <w:p w14:paraId="60B8E13B" w14:textId="77777777" w:rsidR="007A24BC" w:rsidRDefault="007A24BC" w:rsidP="007A24BC">
      <w:pPr>
        <w:pStyle w:val="Kommentaaritekst"/>
      </w:pPr>
      <w:r>
        <w:t xml:space="preserve">Mõistete paljusus ja osaline kattuvus tekitab ebaselgust. Palume mõistete kasutus läbivalt ühtlustada. </w:t>
      </w:r>
    </w:p>
  </w:comment>
  <w:comment w:id="21" w:author="Katariina Kärsten" w:date="2024-10-25T11:27:00Z" w:initials="KK">
    <w:p w14:paraId="3DA38116" w14:textId="6C602CFF" w:rsidR="009C70E7" w:rsidRDefault="009C70E7" w:rsidP="009C70E7">
      <w:pPr>
        <w:pStyle w:val="Kommentaaritekst"/>
      </w:pPr>
      <w:r>
        <w:rPr>
          <w:rStyle w:val="Kommentaariviide"/>
        </w:rPr>
        <w:annotationRef/>
      </w:r>
      <w:r>
        <w:t>Hea õigusloome tava kohaselt ei ole korrektne sõnastada määratlust iseenda kaudu – „</w:t>
      </w:r>
      <w:r>
        <w:rPr>
          <w:i/>
          <w:iCs/>
          <w:u w:val="single"/>
        </w:rPr>
        <w:t>Sisekontrolli süsteem</w:t>
      </w:r>
      <w:r>
        <w:rPr>
          <w:i/>
          <w:iCs/>
        </w:rPr>
        <w:t xml:space="preserve"> on terviklik abinõude kompleks, mis võimaldab tagada </w:t>
      </w:r>
      <w:r>
        <w:rPr>
          <w:i/>
          <w:iCs/>
          <w:u w:val="single"/>
        </w:rPr>
        <w:t>sisekontrollisüsteemi</w:t>
      </w:r>
      <w:r>
        <w:rPr>
          <w:i/>
          <w:iCs/>
        </w:rPr>
        <w:t xml:space="preserve"> tõhustust mõjutada võivate riskide tuvastamise</w:t>
      </w:r>
      <w:r>
        <w:t>.“</w:t>
      </w:r>
    </w:p>
    <w:p w14:paraId="449C0B60" w14:textId="77777777" w:rsidR="009C70E7" w:rsidRDefault="009C70E7" w:rsidP="009C70E7">
      <w:pPr>
        <w:pStyle w:val="Kommentaaritekst"/>
      </w:pPr>
    </w:p>
    <w:p w14:paraId="32CAE0A7" w14:textId="77777777" w:rsidR="009C70E7" w:rsidRDefault="009C70E7" w:rsidP="009C70E7">
      <w:pPr>
        <w:pStyle w:val="Kommentaaritekst"/>
      </w:pPr>
      <w:r>
        <w:t xml:space="preserve">Samuti juhime tähelepanu mõistete „sisekontrolli süsteem“ </w:t>
      </w:r>
      <w:r>
        <w:rPr>
          <w:i/>
          <w:iCs/>
        </w:rPr>
        <w:t>vs</w:t>
      </w:r>
      <w:r>
        <w:t xml:space="preserve"> „sisekontrollisüsteem“ ebajärjepidevale kasutamisele - kord kirjutatakse see lahku, kord kokku. Palume see ühtlustada.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4DB4E31" w15:done="0"/>
  <w15:commentEx w15:paraId="7A0864DB" w15:done="0"/>
  <w15:commentEx w15:paraId="7D076BE0" w15:done="0"/>
  <w15:commentEx w15:paraId="0E53FD5F" w15:done="0"/>
  <w15:commentEx w15:paraId="60B8E13B" w15:done="0"/>
  <w15:commentEx w15:paraId="32CAE0A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C4B8B1" w16cex:dateUtc="2024-10-24T09:14:00Z"/>
  <w16cex:commentExtensible w16cex:durableId="2AC4B6C3" w16cex:dateUtc="2024-10-24T09:06:00Z"/>
  <w16cex:commentExtensible w16cex:durableId="2AC4BA7A" w16cex:dateUtc="2024-10-24T09:22:00Z"/>
  <w16cex:commentExtensible w16cex:durableId="2AC5EC53" w16cex:dateUtc="2024-10-25T07:07:00Z"/>
  <w16cex:commentExtensible w16cex:durableId="2AC606A5" w16cex:dateUtc="2024-10-25T08:59:00Z"/>
  <w16cex:commentExtensible w16cex:durableId="2AC5FF1D" w16cex:dateUtc="2024-10-25T08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DB4E31" w16cid:durableId="2AC4B8B1"/>
  <w16cid:commentId w16cid:paraId="7A0864DB" w16cid:durableId="2AC4B6C3"/>
  <w16cid:commentId w16cid:paraId="7D076BE0" w16cid:durableId="2AC4BA7A"/>
  <w16cid:commentId w16cid:paraId="0E53FD5F" w16cid:durableId="2AC5EC53"/>
  <w16cid:commentId w16cid:paraId="60B8E13B" w16cid:durableId="2AC606A5"/>
  <w16cid:commentId w16cid:paraId="32CAE0A7" w16cid:durableId="2AC5FF1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1D08E" w14:textId="77777777" w:rsidR="00085C99" w:rsidRDefault="00085C99" w:rsidP="00085C99">
      <w:pPr>
        <w:spacing w:after="0" w:line="240" w:lineRule="auto"/>
      </w:pPr>
      <w:r>
        <w:separator/>
      </w:r>
    </w:p>
  </w:endnote>
  <w:endnote w:type="continuationSeparator" w:id="0">
    <w:p w14:paraId="23C35ED8" w14:textId="77777777" w:rsidR="00085C99" w:rsidRDefault="00085C99" w:rsidP="00085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altName w:val="Cambria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mbria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7511222"/>
      <w:docPartObj>
        <w:docPartGallery w:val="Page Numbers (Bottom of Page)"/>
        <w:docPartUnique/>
      </w:docPartObj>
    </w:sdtPr>
    <w:sdtEndPr/>
    <w:sdtContent>
      <w:p w14:paraId="2E166CC8" w14:textId="21AA83EE" w:rsidR="00085C99" w:rsidRDefault="00085C9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A3A1A4" w14:textId="77777777" w:rsidR="00085C99" w:rsidRDefault="00085C9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B47A2" w14:textId="77777777" w:rsidR="00085C99" w:rsidRDefault="00085C99" w:rsidP="00085C99">
      <w:pPr>
        <w:spacing w:after="0" w:line="240" w:lineRule="auto"/>
      </w:pPr>
      <w:r>
        <w:separator/>
      </w:r>
    </w:p>
  </w:footnote>
  <w:footnote w:type="continuationSeparator" w:id="0">
    <w:p w14:paraId="72C31212" w14:textId="77777777" w:rsidR="00085C99" w:rsidRDefault="00085C99" w:rsidP="00085C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3FDE"/>
    <w:multiLevelType w:val="hybridMultilevel"/>
    <w:tmpl w:val="D6C8344E"/>
    <w:lvl w:ilvl="0" w:tplc="81424A8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045DFE"/>
    <w:multiLevelType w:val="hybridMultilevel"/>
    <w:tmpl w:val="AB100D10"/>
    <w:lvl w:ilvl="0" w:tplc="046ACFE2">
      <w:start w:val="1"/>
      <w:numFmt w:val="decimal"/>
      <w:lvlText w:val="%1)"/>
      <w:lvlJc w:val="left"/>
      <w:pPr>
        <w:ind w:left="720" w:hanging="360"/>
      </w:pPr>
      <w:rPr>
        <w:rFonts w:hint="default"/>
        <w:color w:val="0096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762567"/>
    <w:multiLevelType w:val="hybridMultilevel"/>
    <w:tmpl w:val="4E1AB566"/>
    <w:lvl w:ilvl="0" w:tplc="77685B5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A72F3C"/>
    <w:multiLevelType w:val="hybridMultilevel"/>
    <w:tmpl w:val="AB705F58"/>
    <w:lvl w:ilvl="0" w:tplc="04250011">
      <w:start w:val="1"/>
      <w:numFmt w:val="decimal"/>
      <w:lvlText w:val="%1)"/>
      <w:lvlJc w:val="left"/>
      <w:pPr>
        <w:ind w:left="1068" w:hanging="360"/>
      </w:p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42876154">
    <w:abstractNumId w:val="0"/>
  </w:num>
  <w:num w:numId="2" w16cid:durableId="2076003534">
    <w:abstractNumId w:val="1"/>
  </w:num>
  <w:num w:numId="3" w16cid:durableId="649360792">
    <w:abstractNumId w:val="2"/>
  </w:num>
  <w:num w:numId="4" w16cid:durableId="735053723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ariina Kärsten">
    <w15:presenceInfo w15:providerId="AD" w15:userId="S-1-5-21-23267018-1296325175-649218145-579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04D"/>
    <w:rsid w:val="000335DB"/>
    <w:rsid w:val="000529CD"/>
    <w:rsid w:val="00073D57"/>
    <w:rsid w:val="0007495D"/>
    <w:rsid w:val="00075525"/>
    <w:rsid w:val="00085C99"/>
    <w:rsid w:val="00087455"/>
    <w:rsid w:val="00094F06"/>
    <w:rsid w:val="000963FB"/>
    <w:rsid w:val="000B1672"/>
    <w:rsid w:val="000B3163"/>
    <w:rsid w:val="000D1071"/>
    <w:rsid w:val="000D4C88"/>
    <w:rsid w:val="000E3A6A"/>
    <w:rsid w:val="000E5903"/>
    <w:rsid w:val="000E7220"/>
    <w:rsid w:val="00106F93"/>
    <w:rsid w:val="00110FEE"/>
    <w:rsid w:val="00116B12"/>
    <w:rsid w:val="00126DFD"/>
    <w:rsid w:val="00134652"/>
    <w:rsid w:val="00140DB3"/>
    <w:rsid w:val="00183FC6"/>
    <w:rsid w:val="001933CA"/>
    <w:rsid w:val="001A2EFE"/>
    <w:rsid w:val="001A5418"/>
    <w:rsid w:val="001B3FB1"/>
    <w:rsid w:val="001C3DC4"/>
    <w:rsid w:val="001E4137"/>
    <w:rsid w:val="001F2418"/>
    <w:rsid w:val="00205C22"/>
    <w:rsid w:val="00227278"/>
    <w:rsid w:val="00264591"/>
    <w:rsid w:val="002674E1"/>
    <w:rsid w:val="00274894"/>
    <w:rsid w:val="00275179"/>
    <w:rsid w:val="002A1233"/>
    <w:rsid w:val="002A4622"/>
    <w:rsid w:val="0033437E"/>
    <w:rsid w:val="003A4AF3"/>
    <w:rsid w:val="003D12D4"/>
    <w:rsid w:val="003F1F73"/>
    <w:rsid w:val="003F5EE6"/>
    <w:rsid w:val="003F6912"/>
    <w:rsid w:val="00404358"/>
    <w:rsid w:val="00424D7A"/>
    <w:rsid w:val="004253AA"/>
    <w:rsid w:val="00443C19"/>
    <w:rsid w:val="004815C4"/>
    <w:rsid w:val="00491B99"/>
    <w:rsid w:val="004A24E2"/>
    <w:rsid w:val="004B0BB7"/>
    <w:rsid w:val="004B0FDD"/>
    <w:rsid w:val="004B0FDF"/>
    <w:rsid w:val="004C004D"/>
    <w:rsid w:val="004D0FAE"/>
    <w:rsid w:val="004F0AC1"/>
    <w:rsid w:val="00514879"/>
    <w:rsid w:val="00520048"/>
    <w:rsid w:val="00532DDB"/>
    <w:rsid w:val="00534804"/>
    <w:rsid w:val="00537CBF"/>
    <w:rsid w:val="005965CF"/>
    <w:rsid w:val="005A68A8"/>
    <w:rsid w:val="005B326B"/>
    <w:rsid w:val="005C2C8D"/>
    <w:rsid w:val="005E093E"/>
    <w:rsid w:val="005E4994"/>
    <w:rsid w:val="005F6EDC"/>
    <w:rsid w:val="006243D0"/>
    <w:rsid w:val="00642CAD"/>
    <w:rsid w:val="00651A9A"/>
    <w:rsid w:val="00656219"/>
    <w:rsid w:val="0069514F"/>
    <w:rsid w:val="006A4E59"/>
    <w:rsid w:val="006C12FC"/>
    <w:rsid w:val="006C56BD"/>
    <w:rsid w:val="006C6163"/>
    <w:rsid w:val="006D59D9"/>
    <w:rsid w:val="006F0603"/>
    <w:rsid w:val="006F20C5"/>
    <w:rsid w:val="00702DCD"/>
    <w:rsid w:val="00704F7D"/>
    <w:rsid w:val="00724A85"/>
    <w:rsid w:val="00734E9D"/>
    <w:rsid w:val="00752610"/>
    <w:rsid w:val="00756DD5"/>
    <w:rsid w:val="0077532A"/>
    <w:rsid w:val="0079142F"/>
    <w:rsid w:val="00795E47"/>
    <w:rsid w:val="00795FD0"/>
    <w:rsid w:val="007A24BC"/>
    <w:rsid w:val="007C095C"/>
    <w:rsid w:val="007D36A4"/>
    <w:rsid w:val="00813D9E"/>
    <w:rsid w:val="00844654"/>
    <w:rsid w:val="008519EC"/>
    <w:rsid w:val="00853991"/>
    <w:rsid w:val="00866E29"/>
    <w:rsid w:val="008A26F4"/>
    <w:rsid w:val="00926552"/>
    <w:rsid w:val="00933EB4"/>
    <w:rsid w:val="009716C0"/>
    <w:rsid w:val="00976738"/>
    <w:rsid w:val="00980C57"/>
    <w:rsid w:val="00985E95"/>
    <w:rsid w:val="00985ED7"/>
    <w:rsid w:val="00994499"/>
    <w:rsid w:val="009977E1"/>
    <w:rsid w:val="009B0C2D"/>
    <w:rsid w:val="009C70E7"/>
    <w:rsid w:val="009E4DCE"/>
    <w:rsid w:val="009F0D0C"/>
    <w:rsid w:val="00A06E5F"/>
    <w:rsid w:val="00A121FE"/>
    <w:rsid w:val="00A32A1B"/>
    <w:rsid w:val="00A412B2"/>
    <w:rsid w:val="00A5731F"/>
    <w:rsid w:val="00A65AAF"/>
    <w:rsid w:val="00A7739E"/>
    <w:rsid w:val="00A820F5"/>
    <w:rsid w:val="00A863F1"/>
    <w:rsid w:val="00A901F8"/>
    <w:rsid w:val="00A96293"/>
    <w:rsid w:val="00AA21D4"/>
    <w:rsid w:val="00AB1757"/>
    <w:rsid w:val="00AC0857"/>
    <w:rsid w:val="00AC431C"/>
    <w:rsid w:val="00AD280A"/>
    <w:rsid w:val="00AD661D"/>
    <w:rsid w:val="00B0035F"/>
    <w:rsid w:val="00B05B44"/>
    <w:rsid w:val="00B11042"/>
    <w:rsid w:val="00B11B97"/>
    <w:rsid w:val="00B13FA8"/>
    <w:rsid w:val="00B233CD"/>
    <w:rsid w:val="00B347C6"/>
    <w:rsid w:val="00B35C94"/>
    <w:rsid w:val="00B42448"/>
    <w:rsid w:val="00B61005"/>
    <w:rsid w:val="00B62CE6"/>
    <w:rsid w:val="00B817ED"/>
    <w:rsid w:val="00B84284"/>
    <w:rsid w:val="00B94468"/>
    <w:rsid w:val="00B96786"/>
    <w:rsid w:val="00BA120E"/>
    <w:rsid w:val="00BA5C43"/>
    <w:rsid w:val="00BE3737"/>
    <w:rsid w:val="00BF5647"/>
    <w:rsid w:val="00C21310"/>
    <w:rsid w:val="00C404B3"/>
    <w:rsid w:val="00C62D3F"/>
    <w:rsid w:val="00C704D5"/>
    <w:rsid w:val="00C7070B"/>
    <w:rsid w:val="00C837D4"/>
    <w:rsid w:val="00CF09DC"/>
    <w:rsid w:val="00D114C9"/>
    <w:rsid w:val="00D13945"/>
    <w:rsid w:val="00D1780E"/>
    <w:rsid w:val="00D21F60"/>
    <w:rsid w:val="00D27461"/>
    <w:rsid w:val="00D644AC"/>
    <w:rsid w:val="00D744AE"/>
    <w:rsid w:val="00D75E42"/>
    <w:rsid w:val="00D96303"/>
    <w:rsid w:val="00DA65A9"/>
    <w:rsid w:val="00DB7546"/>
    <w:rsid w:val="00DF5F25"/>
    <w:rsid w:val="00E0358C"/>
    <w:rsid w:val="00E0711C"/>
    <w:rsid w:val="00E130B2"/>
    <w:rsid w:val="00E1620A"/>
    <w:rsid w:val="00E206B8"/>
    <w:rsid w:val="00E27CB8"/>
    <w:rsid w:val="00E52D45"/>
    <w:rsid w:val="00E72778"/>
    <w:rsid w:val="00E738AC"/>
    <w:rsid w:val="00E770F7"/>
    <w:rsid w:val="00EA2742"/>
    <w:rsid w:val="00EB3AAA"/>
    <w:rsid w:val="00EB4BCB"/>
    <w:rsid w:val="00EC6EA5"/>
    <w:rsid w:val="00EC75BA"/>
    <w:rsid w:val="00ED1238"/>
    <w:rsid w:val="00F10D0D"/>
    <w:rsid w:val="00F23855"/>
    <w:rsid w:val="00F36A12"/>
    <w:rsid w:val="00F37F88"/>
    <w:rsid w:val="00F5418C"/>
    <w:rsid w:val="00F71DB7"/>
    <w:rsid w:val="00FA7FA0"/>
    <w:rsid w:val="00FC48F4"/>
    <w:rsid w:val="00FD4B84"/>
    <w:rsid w:val="00FE41EC"/>
    <w:rsid w:val="00FE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A351D6A"/>
  <w15:chartTrackingRefBased/>
  <w15:docId w15:val="{91C6364C-06B2-4415-B8E2-310F137D6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C00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C00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4C00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C00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C00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C00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C00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C00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C00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C00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C00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rsid w:val="004C00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C004D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C004D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C004D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C004D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C004D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C004D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C00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4C00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C00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4C00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C00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4C004D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C004D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4C004D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C00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C004D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C004D"/>
    <w:rPr>
      <w:b/>
      <w:bCs/>
      <w:smallCaps/>
      <w:color w:val="0F4761" w:themeColor="accent1" w:themeShade="BF"/>
      <w:spacing w:val="5"/>
    </w:rPr>
  </w:style>
  <w:style w:type="character" w:styleId="Kommentaariviide">
    <w:name w:val="annotation reference"/>
    <w:basedOn w:val="Liguvaikefont"/>
    <w:uiPriority w:val="99"/>
    <w:semiHidden/>
    <w:unhideWhenUsed/>
    <w:rsid w:val="00651A9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651A9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651A9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51A9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51A9A"/>
    <w:rPr>
      <w:b/>
      <w:bCs/>
      <w:sz w:val="20"/>
      <w:szCs w:val="20"/>
    </w:rPr>
  </w:style>
  <w:style w:type="paragraph" w:styleId="Pis">
    <w:name w:val="header"/>
    <w:basedOn w:val="Normaallaad"/>
    <w:link w:val="PisMrk"/>
    <w:uiPriority w:val="99"/>
    <w:unhideWhenUsed/>
    <w:rsid w:val="00085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85C99"/>
  </w:style>
  <w:style w:type="paragraph" w:styleId="Jalus">
    <w:name w:val="footer"/>
    <w:basedOn w:val="Normaallaad"/>
    <w:link w:val="JalusMrk"/>
    <w:uiPriority w:val="99"/>
    <w:unhideWhenUsed/>
    <w:rsid w:val="00085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85C99"/>
  </w:style>
  <w:style w:type="paragraph" w:styleId="Redaktsioon">
    <w:name w:val="Revision"/>
    <w:hidden/>
    <w:uiPriority w:val="99"/>
    <w:semiHidden/>
    <w:rsid w:val="00274894"/>
    <w:pPr>
      <w:spacing w:after="0" w:line="240" w:lineRule="auto"/>
    </w:pPr>
  </w:style>
  <w:style w:type="paragraph" w:styleId="Normaallaadveeb">
    <w:name w:val="Normal (Web)"/>
    <w:basedOn w:val="Normaallaad"/>
    <w:uiPriority w:val="99"/>
    <w:semiHidden/>
    <w:unhideWhenUsed/>
    <w:rsid w:val="004815C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1</Pages>
  <Words>1487</Words>
  <Characters>8625</Characters>
  <Application>Microsoft Office Word</Application>
  <DocSecurity>0</DocSecurity>
  <Lines>71</Lines>
  <Paragraphs>20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Rahlin</dc:creator>
  <cp:keywords/>
  <dc:description/>
  <cp:lastModifiedBy>Katariina Kärsten</cp:lastModifiedBy>
  <cp:revision>8</cp:revision>
  <dcterms:created xsi:type="dcterms:W3CDTF">2024-09-11T08:09:00Z</dcterms:created>
  <dcterms:modified xsi:type="dcterms:W3CDTF">2024-10-25T09:50:00Z</dcterms:modified>
</cp:coreProperties>
</file>